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1FBA5" w14:textId="6DF4AB3E" w:rsidR="00F871BB" w:rsidRPr="000D6A0C" w:rsidRDefault="00F871BB" w:rsidP="00322959">
      <w:pPr>
        <w:adjustRightInd w:val="0"/>
        <w:snapToGrid w:val="0"/>
        <w:spacing w:line="360" w:lineRule="auto"/>
        <w:jc w:val="center"/>
        <w:rPr>
          <w:rFonts w:ascii="ＭＳ 明朝" w:hAnsi="ＭＳ 明朝"/>
          <w:sz w:val="40"/>
          <w:szCs w:val="40"/>
        </w:rPr>
      </w:pPr>
      <w:r w:rsidRPr="000D6A0C">
        <w:rPr>
          <w:rFonts w:ascii="ＭＳ 明朝" w:hAnsi="ＭＳ 明朝" w:hint="eastAsia"/>
          <w:sz w:val="40"/>
          <w:szCs w:val="40"/>
        </w:rPr>
        <w:t>業務委託契約書</w:t>
      </w:r>
      <w:r w:rsidR="00D060F1" w:rsidRPr="000D6A0C">
        <w:rPr>
          <w:rFonts w:ascii="ＭＳ 明朝" w:hAnsi="ＭＳ 明朝" w:hint="eastAsia"/>
          <w:sz w:val="40"/>
          <w:szCs w:val="40"/>
        </w:rPr>
        <w:t>（案）</w:t>
      </w:r>
    </w:p>
    <w:p w14:paraId="142FCD46" w14:textId="77777777" w:rsidR="00F871BB" w:rsidRPr="000D6A0C" w:rsidRDefault="00F871BB" w:rsidP="00322959">
      <w:pPr>
        <w:adjustRightInd w:val="0"/>
        <w:snapToGrid w:val="0"/>
        <w:spacing w:line="360" w:lineRule="auto"/>
        <w:rPr>
          <w:rFonts w:ascii="ＭＳ 明朝" w:hAnsi="ＭＳ 明朝"/>
          <w:sz w:val="24"/>
        </w:rPr>
      </w:pPr>
    </w:p>
    <w:p w14:paraId="08E2B24D" w14:textId="77777777" w:rsidR="00DB195C" w:rsidRPr="000D6A0C" w:rsidRDefault="00F871BB" w:rsidP="008E1FC2">
      <w:pPr>
        <w:adjustRightInd w:val="0"/>
        <w:snapToGrid w:val="0"/>
        <w:spacing w:line="360" w:lineRule="auto"/>
        <w:rPr>
          <w:rFonts w:ascii="ＭＳ 明朝" w:hAnsi="ＭＳ 明朝"/>
          <w:sz w:val="24"/>
        </w:rPr>
      </w:pPr>
      <w:r w:rsidRPr="000D6A0C">
        <w:rPr>
          <w:rFonts w:ascii="ＭＳ 明朝" w:hAnsi="ＭＳ 明朝" w:hint="eastAsia"/>
          <w:sz w:val="24"/>
        </w:rPr>
        <w:t xml:space="preserve">　　委託業務の名称　　　</w:t>
      </w:r>
      <w:r w:rsidR="00A56AEC" w:rsidRPr="000D6A0C">
        <w:rPr>
          <w:rFonts w:ascii="ＭＳ 明朝" w:hAnsi="ＭＳ 明朝" w:hint="eastAsia"/>
          <w:sz w:val="24"/>
        </w:rPr>
        <w:t>令和</w:t>
      </w:r>
      <w:r w:rsidR="00951CE2" w:rsidRPr="000D6A0C">
        <w:rPr>
          <w:rFonts w:ascii="ＭＳ 明朝" w:hAnsi="ＭＳ 明朝" w:hint="eastAsia"/>
          <w:sz w:val="24"/>
        </w:rPr>
        <w:t xml:space="preserve">　</w:t>
      </w:r>
      <w:r w:rsidR="00F814E6" w:rsidRPr="000D6A0C">
        <w:rPr>
          <w:rFonts w:ascii="ＭＳ 明朝" w:hAnsi="ＭＳ 明朝" w:hint="eastAsia"/>
          <w:sz w:val="24"/>
        </w:rPr>
        <w:t>年度離職者等再就職訓練事業</w:t>
      </w:r>
    </w:p>
    <w:p w14:paraId="7BDEEC77" w14:textId="4B9604C9" w:rsidR="00F871BB" w:rsidRPr="000D6A0C" w:rsidRDefault="00F814E6" w:rsidP="00E12F26">
      <w:pPr>
        <w:adjustRightInd w:val="0"/>
        <w:snapToGrid w:val="0"/>
        <w:spacing w:line="360" w:lineRule="auto"/>
        <w:ind w:left="2160" w:firstLineChars="200" w:firstLine="445"/>
        <w:rPr>
          <w:rFonts w:ascii="ＭＳ 明朝" w:hAnsi="ＭＳ 明朝"/>
          <w:sz w:val="24"/>
        </w:rPr>
      </w:pPr>
      <w:r w:rsidRPr="000D6A0C">
        <w:rPr>
          <w:rFonts w:ascii="ＭＳ 明朝" w:hAnsi="ＭＳ 明朝" w:hint="eastAsia"/>
          <w:sz w:val="24"/>
        </w:rPr>
        <w:t>（知識等習得コース</w:t>
      </w:r>
      <w:r w:rsidR="00EC58F2" w:rsidRPr="000D6A0C">
        <w:rPr>
          <w:rFonts w:ascii="ＭＳ 明朝" w:hAnsi="ＭＳ 明朝" w:hint="eastAsia"/>
          <w:sz w:val="24"/>
        </w:rPr>
        <w:t>）</w:t>
      </w:r>
    </w:p>
    <w:p w14:paraId="32228FC9" w14:textId="77777777" w:rsidR="00F871BB" w:rsidRPr="000D6A0C" w:rsidRDefault="00F814E6" w:rsidP="00322959">
      <w:pPr>
        <w:adjustRightInd w:val="0"/>
        <w:snapToGrid w:val="0"/>
        <w:spacing w:line="360" w:lineRule="auto"/>
        <w:rPr>
          <w:rFonts w:ascii="ＭＳ 明朝" w:hAnsi="ＭＳ 明朝"/>
          <w:sz w:val="24"/>
        </w:rPr>
      </w:pPr>
      <w:r w:rsidRPr="000D6A0C">
        <w:rPr>
          <w:rFonts w:ascii="ＭＳ 明朝" w:hAnsi="ＭＳ 明朝"/>
          <w:sz w:val="24"/>
        </w:rPr>
        <w:t xml:space="preserve">    履行期間　　　　　　</w:t>
      </w:r>
      <w:r w:rsidRPr="000D6A0C">
        <w:rPr>
          <w:rFonts w:ascii="ＭＳ 明朝" w:hAnsi="ＭＳ 明朝" w:hint="eastAsia"/>
          <w:sz w:val="24"/>
        </w:rPr>
        <w:t>年</w:t>
      </w:r>
      <w:r w:rsidRPr="000D6A0C">
        <w:rPr>
          <w:rFonts w:ascii="ＭＳ 明朝" w:hAnsi="ＭＳ 明朝"/>
          <w:sz w:val="24"/>
        </w:rPr>
        <w:t xml:space="preserve">  </w:t>
      </w:r>
      <w:r w:rsidRPr="000D6A0C">
        <w:rPr>
          <w:rFonts w:ascii="ＭＳ 明朝" w:hAnsi="ＭＳ 明朝" w:hint="eastAsia"/>
          <w:sz w:val="24"/>
        </w:rPr>
        <w:t>月</w:t>
      </w:r>
      <w:r w:rsidRPr="000D6A0C">
        <w:rPr>
          <w:rFonts w:ascii="ＭＳ 明朝" w:hAnsi="ＭＳ 明朝"/>
          <w:sz w:val="24"/>
        </w:rPr>
        <w:t xml:space="preserve">  </w:t>
      </w:r>
      <w:r w:rsidRPr="000D6A0C">
        <w:rPr>
          <w:rFonts w:ascii="ＭＳ 明朝" w:hAnsi="ＭＳ 明朝" w:hint="eastAsia"/>
          <w:sz w:val="24"/>
        </w:rPr>
        <w:t>日から</w:t>
      </w:r>
    </w:p>
    <w:p w14:paraId="72F2E3EA" w14:textId="77777777" w:rsidR="00F871BB" w:rsidRPr="000D6A0C" w:rsidRDefault="00F814E6"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年</w:t>
      </w:r>
      <w:r w:rsidR="00F871BB" w:rsidRPr="000D6A0C">
        <w:rPr>
          <w:rFonts w:ascii="ＭＳ 明朝" w:hAnsi="ＭＳ 明朝"/>
          <w:sz w:val="24"/>
        </w:rPr>
        <w:t xml:space="preserve">  月  日まで</w:t>
      </w:r>
    </w:p>
    <w:p w14:paraId="6B1E764D"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業務委託料　　　　　別表に定める金額</w:t>
      </w:r>
    </w:p>
    <w:p w14:paraId="0AAD5034" w14:textId="77777777" w:rsidR="00F871BB" w:rsidRPr="000D6A0C" w:rsidRDefault="00F871BB" w:rsidP="00322959">
      <w:pPr>
        <w:adjustRightInd w:val="0"/>
        <w:snapToGrid w:val="0"/>
        <w:spacing w:line="360" w:lineRule="auto"/>
        <w:rPr>
          <w:rFonts w:ascii="ＭＳ 明朝" w:hAnsi="ＭＳ 明朝"/>
          <w:sz w:val="24"/>
        </w:rPr>
      </w:pPr>
    </w:p>
    <w:p w14:paraId="35EA817B" w14:textId="55425EB2" w:rsidR="00F871BB" w:rsidRPr="000D6A0C" w:rsidRDefault="00F871BB" w:rsidP="00322959">
      <w:pPr>
        <w:adjustRightInd w:val="0"/>
        <w:snapToGrid w:val="0"/>
        <w:spacing w:line="360" w:lineRule="auto"/>
        <w:ind w:left="1"/>
        <w:rPr>
          <w:rFonts w:ascii="ＭＳ 明朝" w:hAnsi="ＭＳ 明朝"/>
          <w:sz w:val="24"/>
        </w:rPr>
      </w:pPr>
      <w:r w:rsidRPr="000D6A0C">
        <w:rPr>
          <w:rFonts w:ascii="ＭＳ 明朝" w:hAnsi="ＭＳ 明朝" w:hint="eastAsia"/>
          <w:sz w:val="24"/>
        </w:rPr>
        <w:t xml:space="preserve">　頭書業務の委託について、委託者　滋賀県知事　</w:t>
      </w:r>
      <w:r w:rsidR="006937B2" w:rsidRPr="000D6A0C">
        <w:rPr>
          <w:rFonts w:ascii="ＭＳ 明朝" w:hAnsi="ＭＳ 明朝" w:hint="eastAsia"/>
          <w:sz w:val="24"/>
        </w:rPr>
        <w:t>三日月</w:t>
      </w:r>
      <w:r w:rsidR="00072184" w:rsidRPr="000D6A0C">
        <w:rPr>
          <w:rFonts w:ascii="ＭＳ 明朝" w:hAnsi="ＭＳ 明朝" w:hint="eastAsia"/>
          <w:sz w:val="24"/>
        </w:rPr>
        <w:t xml:space="preserve">　</w:t>
      </w:r>
      <w:r w:rsidR="006937B2" w:rsidRPr="000D6A0C">
        <w:rPr>
          <w:rFonts w:ascii="ＭＳ 明朝" w:hAnsi="ＭＳ 明朝" w:hint="eastAsia"/>
          <w:sz w:val="24"/>
        </w:rPr>
        <w:t>大造</w:t>
      </w:r>
      <w:r w:rsidRPr="000D6A0C">
        <w:rPr>
          <w:rFonts w:ascii="ＭＳ 明朝" w:hAnsi="ＭＳ 明朝" w:hint="eastAsia"/>
          <w:sz w:val="24"/>
        </w:rPr>
        <w:t xml:space="preserve">　を甲とし、受託者　</w:t>
      </w:r>
      <w:r w:rsidR="000E3444" w:rsidRPr="000D6A0C">
        <w:rPr>
          <w:rFonts w:ascii="ＭＳ 明朝" w:hAnsi="ＭＳ 明朝" w:hint="eastAsia"/>
          <w:sz w:val="24"/>
        </w:rPr>
        <w:t>○○○○</w:t>
      </w:r>
      <w:r w:rsidR="000E3444" w:rsidRPr="000D6A0C">
        <w:rPr>
          <w:rFonts w:ascii="ＭＳ 明朝" w:hAnsi="ＭＳ 明朝"/>
          <w:sz w:val="24"/>
        </w:rPr>
        <w:t xml:space="preserve">(団体名)　○○(役職名)　</w:t>
      </w:r>
      <w:r w:rsidRPr="000D6A0C">
        <w:rPr>
          <w:rFonts w:ascii="ＭＳ 明朝" w:hAnsi="ＭＳ 明朝" w:hint="eastAsia"/>
          <w:sz w:val="24"/>
        </w:rPr>
        <w:t>○○○○○○　を乙とし、次のとおり委託契約を締結する。</w:t>
      </w:r>
    </w:p>
    <w:p w14:paraId="00761412" w14:textId="77777777" w:rsidR="00F871BB" w:rsidRPr="000D6A0C" w:rsidRDefault="00F871BB" w:rsidP="00322959">
      <w:pPr>
        <w:adjustRightInd w:val="0"/>
        <w:snapToGrid w:val="0"/>
        <w:spacing w:line="360" w:lineRule="auto"/>
        <w:rPr>
          <w:rFonts w:ascii="ＭＳ 明朝" w:hAnsi="ＭＳ 明朝"/>
          <w:sz w:val="24"/>
        </w:rPr>
      </w:pPr>
    </w:p>
    <w:p w14:paraId="4CEC957C"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（総　則）</w:t>
      </w:r>
    </w:p>
    <w:p w14:paraId="2B2F9090" w14:textId="02DE5538" w:rsidR="00F871BB"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00188B" w:rsidRPr="000D6A0C">
        <w:rPr>
          <w:rFonts w:ascii="ＭＳ 明朝" w:hAnsi="ＭＳ 明朝" w:hint="eastAsia"/>
          <w:sz w:val="24"/>
        </w:rPr>
        <w:t>１</w:t>
      </w:r>
      <w:r w:rsidRPr="000D6A0C">
        <w:rPr>
          <w:rFonts w:ascii="ＭＳ 明朝" w:hAnsi="ＭＳ 明朝" w:hint="eastAsia"/>
          <w:sz w:val="24"/>
        </w:rPr>
        <w:t>条　甲は、頭書の委託業務（以下「委託業務」という。）として、甲が委託業務の対象者として決定した者（以下「訓練受講者」という。）を対象とした別添の業務委託仕様書（以下「仕様書」という。）に定める業務を乙に委託し、</w:t>
      </w:r>
      <w:r w:rsidR="00CE513C" w:rsidRPr="000D6A0C">
        <w:rPr>
          <w:rFonts w:ascii="ＭＳ 明朝" w:hAnsi="ＭＳ 明朝" w:hint="eastAsia"/>
          <w:sz w:val="24"/>
        </w:rPr>
        <w:t>乙は</w:t>
      </w:r>
      <w:bookmarkStart w:id="0" w:name="_Hlk34345782"/>
      <w:r w:rsidR="000E3444" w:rsidRPr="000D6A0C">
        <w:rPr>
          <w:rFonts w:ascii="ＭＳ 明朝" w:hAnsi="ＭＳ 明朝" w:hint="eastAsia"/>
          <w:sz w:val="24"/>
        </w:rPr>
        <w:t>、</w:t>
      </w:r>
      <w:r w:rsidR="00CE513C" w:rsidRPr="000D6A0C">
        <w:rPr>
          <w:rFonts w:ascii="ＭＳ 明朝" w:hAnsi="ＭＳ 明朝" w:hint="eastAsia"/>
          <w:sz w:val="24"/>
        </w:rPr>
        <w:t>これを受託する。</w:t>
      </w:r>
      <w:bookmarkEnd w:id="0"/>
    </w:p>
    <w:p w14:paraId="5AC9B36F" w14:textId="77777777" w:rsidR="00F871BB"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２　乙は</w:t>
      </w:r>
      <w:bookmarkStart w:id="1" w:name="_Hlk34348486"/>
      <w:r w:rsidR="00CE513C" w:rsidRPr="000D6A0C">
        <w:rPr>
          <w:rFonts w:ascii="ＭＳ 明朝" w:hAnsi="ＭＳ 明朝" w:hint="eastAsia"/>
          <w:sz w:val="24"/>
        </w:rPr>
        <w:t>この契約の目的である委託業務を、</w:t>
      </w:r>
      <w:r w:rsidR="007B2912" w:rsidRPr="000D6A0C">
        <w:rPr>
          <w:rFonts w:ascii="ＭＳ 明朝" w:hAnsi="ＭＳ 明朝" w:hint="eastAsia"/>
          <w:sz w:val="24"/>
        </w:rPr>
        <w:t>履行</w:t>
      </w:r>
      <w:r w:rsidR="00CE513C" w:rsidRPr="000D6A0C">
        <w:rPr>
          <w:rFonts w:ascii="ＭＳ 明朝" w:hAnsi="ＭＳ 明朝" w:hint="eastAsia"/>
          <w:sz w:val="24"/>
        </w:rPr>
        <w:t>期間内において履行し、甲は乙にその代金を支払うものとする。</w:t>
      </w:r>
      <w:bookmarkEnd w:id="1"/>
    </w:p>
    <w:p w14:paraId="06F5A256" w14:textId="77777777" w:rsidR="00A85675" w:rsidRPr="000D6A0C" w:rsidRDefault="00A85675" w:rsidP="00A85675">
      <w:pPr>
        <w:adjustRightInd w:val="0"/>
        <w:snapToGrid w:val="0"/>
        <w:spacing w:line="360" w:lineRule="auto"/>
        <w:ind w:leftChars="100" w:left="192"/>
        <w:rPr>
          <w:rFonts w:ascii="ＭＳ 明朝" w:hAnsi="ＭＳ 明朝"/>
          <w:sz w:val="24"/>
        </w:rPr>
      </w:pPr>
      <w:bookmarkStart w:id="2" w:name="_Hlk34345822"/>
      <w:r w:rsidRPr="000D6A0C">
        <w:rPr>
          <w:rFonts w:ascii="ＭＳ 明朝" w:hAnsi="ＭＳ 明朝" w:hint="eastAsia"/>
          <w:sz w:val="24"/>
        </w:rPr>
        <w:t>（善管注意義務）</w:t>
      </w:r>
    </w:p>
    <w:p w14:paraId="18617E22" w14:textId="77777777" w:rsidR="0026294D" w:rsidRPr="000D6A0C" w:rsidRDefault="00A85675" w:rsidP="00897FE8">
      <w:pPr>
        <w:tabs>
          <w:tab w:val="left" w:pos="4224"/>
        </w:tabs>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第２条　乙は、委託業務の遂行に当たり、甲の指示および本契約の定めるところにより、善良なる管理者の注意をもってしなければならない。</w:t>
      </w:r>
    </w:p>
    <w:bookmarkEnd w:id="2"/>
    <w:p w14:paraId="6F309D5D" w14:textId="77777777" w:rsidR="0000188B" w:rsidRPr="000D6A0C" w:rsidRDefault="00F871BB" w:rsidP="00CE513C">
      <w:pPr>
        <w:tabs>
          <w:tab w:val="left" w:pos="4224"/>
        </w:tabs>
        <w:adjustRightInd w:val="0"/>
        <w:snapToGrid w:val="0"/>
        <w:spacing w:line="360" w:lineRule="auto"/>
        <w:rPr>
          <w:rFonts w:ascii="ＭＳ 明朝" w:hAnsi="ＭＳ 明朝"/>
          <w:sz w:val="24"/>
        </w:rPr>
      </w:pPr>
      <w:r w:rsidRPr="000D6A0C">
        <w:rPr>
          <w:rFonts w:ascii="ＭＳ 明朝" w:hAnsi="ＭＳ 明朝" w:hint="eastAsia"/>
          <w:sz w:val="24"/>
        </w:rPr>
        <w:t xml:space="preserve">　（権利義務の譲渡等）</w:t>
      </w:r>
    </w:p>
    <w:p w14:paraId="4B563729" w14:textId="79D7C74D" w:rsidR="008C7F83" w:rsidRPr="000D6A0C" w:rsidRDefault="00F871BB" w:rsidP="001577CB">
      <w:pPr>
        <w:tabs>
          <w:tab w:val="left" w:pos="4224"/>
        </w:tabs>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7E767E" w:rsidRPr="000D6A0C">
        <w:rPr>
          <w:rFonts w:ascii="ＭＳ 明朝" w:hAnsi="ＭＳ 明朝" w:hint="eastAsia"/>
          <w:sz w:val="24"/>
        </w:rPr>
        <w:t>３</w:t>
      </w:r>
      <w:r w:rsidRPr="000D6A0C">
        <w:rPr>
          <w:rFonts w:ascii="ＭＳ 明朝" w:hAnsi="ＭＳ 明朝" w:hint="eastAsia"/>
          <w:sz w:val="24"/>
        </w:rPr>
        <w:t>条　乙は、この契約</w:t>
      </w:r>
      <w:r w:rsidR="00260B41" w:rsidRPr="000D6A0C">
        <w:rPr>
          <w:rFonts w:ascii="ＭＳ 明朝" w:hAnsi="ＭＳ 明朝" w:hint="eastAsia"/>
          <w:sz w:val="24"/>
        </w:rPr>
        <w:t>から</w:t>
      </w:r>
      <w:r w:rsidRPr="000D6A0C">
        <w:rPr>
          <w:rFonts w:ascii="ＭＳ 明朝" w:hAnsi="ＭＳ 明朝" w:hint="eastAsia"/>
          <w:sz w:val="24"/>
        </w:rPr>
        <w:t>生ずる権利義務を第三者に譲渡し、承継</w:t>
      </w:r>
      <w:r w:rsidR="00260B41" w:rsidRPr="000D6A0C">
        <w:rPr>
          <w:rFonts w:ascii="ＭＳ 明朝" w:hAnsi="ＭＳ 明朝" w:hint="eastAsia"/>
          <w:sz w:val="24"/>
        </w:rPr>
        <w:t>し、または担保に供することができない</w:t>
      </w:r>
      <w:r w:rsidRPr="000D6A0C">
        <w:rPr>
          <w:rFonts w:ascii="ＭＳ 明朝" w:hAnsi="ＭＳ 明朝" w:hint="eastAsia"/>
          <w:sz w:val="24"/>
        </w:rPr>
        <w:t>。ただし、</w:t>
      </w:r>
      <w:r w:rsidR="00260B41" w:rsidRPr="000D6A0C">
        <w:rPr>
          <w:rFonts w:ascii="ＭＳ 明朝" w:hAnsi="ＭＳ 明朝" w:hint="eastAsia"/>
          <w:sz w:val="24"/>
        </w:rPr>
        <w:t>あらかじめ</w:t>
      </w:r>
      <w:r w:rsidRPr="000D6A0C">
        <w:rPr>
          <w:rFonts w:ascii="ＭＳ 明朝" w:hAnsi="ＭＳ 明朝" w:hint="eastAsia"/>
          <w:sz w:val="24"/>
        </w:rPr>
        <w:t>書面により甲の承認を得たときは</w:t>
      </w:r>
      <w:r w:rsidR="00260B41" w:rsidRPr="000D6A0C">
        <w:rPr>
          <w:rFonts w:ascii="ＭＳ 明朝" w:hAnsi="ＭＳ 明朝" w:hint="eastAsia"/>
          <w:sz w:val="24"/>
        </w:rPr>
        <w:t>、</w:t>
      </w:r>
      <w:r w:rsidRPr="000D6A0C">
        <w:rPr>
          <w:rFonts w:ascii="ＭＳ 明朝" w:hAnsi="ＭＳ 明朝" w:hint="eastAsia"/>
          <w:sz w:val="24"/>
        </w:rPr>
        <w:t>この限りではない。</w:t>
      </w:r>
      <w:bookmarkStart w:id="3" w:name="_Hlk34346314"/>
    </w:p>
    <w:p w14:paraId="458EF550" w14:textId="77777777" w:rsidR="008C7F83" w:rsidRPr="000D6A0C" w:rsidRDefault="008C7F83" w:rsidP="008C7F83">
      <w:pPr>
        <w:tabs>
          <w:tab w:val="left" w:pos="4224"/>
        </w:tabs>
        <w:adjustRightInd w:val="0"/>
        <w:snapToGrid w:val="0"/>
        <w:spacing w:line="360" w:lineRule="auto"/>
        <w:ind w:leftChars="100" w:left="192"/>
        <w:rPr>
          <w:rFonts w:ascii="ＭＳ 明朝" w:hAnsi="ＭＳ 明朝"/>
          <w:sz w:val="24"/>
        </w:rPr>
      </w:pPr>
      <w:r w:rsidRPr="000D6A0C">
        <w:rPr>
          <w:rFonts w:ascii="ＭＳ 明朝" w:hAnsi="ＭＳ 明朝" w:hint="eastAsia"/>
          <w:sz w:val="24"/>
        </w:rPr>
        <w:t>（委託料内訳書）</w:t>
      </w:r>
    </w:p>
    <w:p w14:paraId="1865DA9A" w14:textId="1EBE7354" w:rsidR="008C7F83" w:rsidRPr="000D6A0C" w:rsidRDefault="008C7F83" w:rsidP="001577CB">
      <w:pPr>
        <w:tabs>
          <w:tab w:val="left" w:pos="4224"/>
        </w:tabs>
        <w:adjustRightInd w:val="0"/>
        <w:snapToGrid w:val="0"/>
        <w:spacing w:line="360" w:lineRule="auto"/>
        <w:rPr>
          <w:rFonts w:ascii="ＭＳ 明朝" w:hAnsi="ＭＳ 明朝"/>
          <w:sz w:val="24"/>
        </w:rPr>
      </w:pPr>
      <w:r w:rsidRPr="000D6A0C">
        <w:rPr>
          <w:rFonts w:ascii="ＭＳ 明朝" w:hAnsi="ＭＳ 明朝" w:hint="eastAsia"/>
          <w:sz w:val="24"/>
        </w:rPr>
        <w:t xml:space="preserve">第４条　</w:t>
      </w:r>
      <w:r w:rsidR="005D4E1F" w:rsidRPr="000D6A0C">
        <w:rPr>
          <w:rFonts w:ascii="ＭＳ 明朝" w:hAnsi="ＭＳ 明朝" w:hint="eastAsia"/>
          <w:sz w:val="24"/>
        </w:rPr>
        <w:t>甲が必要があると認めるときは、乙</w:t>
      </w:r>
      <w:r w:rsidRPr="000D6A0C">
        <w:rPr>
          <w:rFonts w:ascii="ＭＳ 明朝" w:hAnsi="ＭＳ 明朝" w:hint="eastAsia"/>
          <w:sz w:val="24"/>
        </w:rPr>
        <w:t>は委託料内訳書を提出しなければならない。</w:t>
      </w:r>
    </w:p>
    <w:p w14:paraId="168005F0" w14:textId="7670D1E1" w:rsidR="008C7F83" w:rsidRPr="000D6A0C" w:rsidRDefault="008C7F83" w:rsidP="001577CB">
      <w:pPr>
        <w:tabs>
          <w:tab w:val="left" w:pos="4224"/>
        </w:tabs>
        <w:adjustRightInd w:val="0"/>
        <w:snapToGrid w:val="0"/>
        <w:spacing w:line="360" w:lineRule="auto"/>
        <w:rPr>
          <w:rFonts w:ascii="ＭＳ 明朝" w:hAnsi="ＭＳ 明朝"/>
          <w:sz w:val="24"/>
        </w:rPr>
      </w:pPr>
      <w:r w:rsidRPr="000D6A0C">
        <w:rPr>
          <w:rFonts w:ascii="ＭＳ 明朝" w:hAnsi="ＭＳ 明朝" w:hint="eastAsia"/>
          <w:sz w:val="24"/>
        </w:rPr>
        <w:t xml:space="preserve">２　</w:t>
      </w:r>
      <w:r w:rsidR="005D4E1F" w:rsidRPr="000D6A0C">
        <w:rPr>
          <w:rFonts w:ascii="ＭＳ 明朝" w:hAnsi="ＭＳ 明朝" w:hint="eastAsia"/>
          <w:sz w:val="24"/>
        </w:rPr>
        <w:t>委託料内訳書には、甲</w:t>
      </w:r>
      <w:r w:rsidRPr="000D6A0C">
        <w:rPr>
          <w:rFonts w:ascii="ＭＳ 明朝" w:hAnsi="ＭＳ 明朝" w:hint="eastAsia"/>
          <w:sz w:val="24"/>
        </w:rPr>
        <w:t>が指定した内容を記載するものとする。</w:t>
      </w:r>
    </w:p>
    <w:p w14:paraId="54960E34" w14:textId="77777777" w:rsidR="005D4E1F" w:rsidRPr="000D6A0C" w:rsidRDefault="008C7F83" w:rsidP="001577CB">
      <w:pPr>
        <w:tabs>
          <w:tab w:val="left" w:pos="4224"/>
        </w:tabs>
        <w:adjustRightInd w:val="0"/>
        <w:snapToGrid w:val="0"/>
        <w:spacing w:line="360" w:lineRule="auto"/>
        <w:rPr>
          <w:rFonts w:ascii="ＭＳ 明朝" w:hAnsi="ＭＳ 明朝"/>
          <w:sz w:val="24"/>
        </w:rPr>
      </w:pPr>
      <w:r w:rsidRPr="000D6A0C">
        <w:rPr>
          <w:rFonts w:ascii="ＭＳ 明朝" w:hAnsi="ＭＳ 明朝" w:hint="eastAsia"/>
          <w:sz w:val="24"/>
        </w:rPr>
        <w:t xml:space="preserve">３　</w:t>
      </w:r>
      <w:r w:rsidR="005D4E1F" w:rsidRPr="000D6A0C">
        <w:rPr>
          <w:rFonts w:ascii="ＭＳ 明朝" w:hAnsi="ＭＳ 明朝" w:hint="eastAsia"/>
          <w:sz w:val="24"/>
        </w:rPr>
        <w:t>委託料内訳書は、甲および乙</w:t>
      </w:r>
      <w:r w:rsidRPr="000D6A0C">
        <w:rPr>
          <w:rFonts w:ascii="ＭＳ 明朝" w:hAnsi="ＭＳ 明朝" w:hint="eastAsia"/>
          <w:sz w:val="24"/>
        </w:rPr>
        <w:t>を拘束するものではない。</w:t>
      </w:r>
    </w:p>
    <w:p w14:paraId="4628437D" w14:textId="1BABD329" w:rsidR="0026294D" w:rsidRPr="000D6A0C" w:rsidRDefault="0026294D" w:rsidP="008C7F83">
      <w:pPr>
        <w:tabs>
          <w:tab w:val="left" w:pos="4224"/>
        </w:tabs>
        <w:adjustRightInd w:val="0"/>
        <w:snapToGrid w:val="0"/>
        <w:spacing w:line="360" w:lineRule="auto"/>
        <w:ind w:leftChars="100" w:left="192"/>
        <w:rPr>
          <w:rFonts w:ascii="ＭＳ 明朝" w:hAnsi="ＭＳ 明朝"/>
          <w:sz w:val="24"/>
        </w:rPr>
      </w:pPr>
      <w:r w:rsidRPr="000D6A0C">
        <w:rPr>
          <w:rFonts w:ascii="ＭＳ 明朝" w:hAnsi="ＭＳ 明朝" w:hint="eastAsia"/>
          <w:sz w:val="24"/>
        </w:rPr>
        <w:t>（契約保証金）</w:t>
      </w:r>
    </w:p>
    <w:p w14:paraId="11B1F3F8" w14:textId="6605D64C" w:rsidR="0026294D" w:rsidRPr="000D6A0C" w:rsidRDefault="007E767E" w:rsidP="00897FE8">
      <w:pPr>
        <w:tabs>
          <w:tab w:val="left" w:pos="4224"/>
        </w:tabs>
        <w:adjustRightInd w:val="0"/>
        <w:snapToGrid w:val="0"/>
        <w:spacing w:line="360" w:lineRule="auto"/>
        <w:rPr>
          <w:rFonts w:ascii="ＭＳ 明朝" w:hAnsi="ＭＳ 明朝"/>
          <w:sz w:val="24"/>
        </w:rPr>
      </w:pPr>
      <w:r w:rsidRPr="000D6A0C">
        <w:rPr>
          <w:rFonts w:ascii="ＭＳ 明朝" w:hAnsi="ＭＳ 明朝" w:hint="eastAsia"/>
          <w:sz w:val="24"/>
        </w:rPr>
        <w:t>第</w:t>
      </w:r>
      <w:r w:rsidR="008C7F83" w:rsidRPr="000D6A0C">
        <w:rPr>
          <w:rFonts w:ascii="ＭＳ 明朝" w:hAnsi="ＭＳ 明朝" w:hint="eastAsia"/>
          <w:sz w:val="24"/>
        </w:rPr>
        <w:t>５</w:t>
      </w:r>
      <w:r w:rsidR="0026294D" w:rsidRPr="000D6A0C">
        <w:rPr>
          <w:rFonts w:ascii="ＭＳ 明朝" w:hAnsi="ＭＳ 明朝" w:hint="eastAsia"/>
          <w:sz w:val="24"/>
        </w:rPr>
        <w:t>条　契約保証金は、免除する。</w:t>
      </w:r>
    </w:p>
    <w:bookmarkEnd w:id="3"/>
    <w:p w14:paraId="72E93799" w14:textId="77777777" w:rsidR="00E407B9" w:rsidRPr="000D6A0C" w:rsidRDefault="00E407B9" w:rsidP="00E407B9">
      <w:pPr>
        <w:adjustRightInd w:val="0"/>
        <w:snapToGrid w:val="0"/>
        <w:spacing w:line="360" w:lineRule="auto"/>
        <w:rPr>
          <w:rFonts w:ascii="ＭＳ 明朝" w:hAnsi="ＭＳ 明朝"/>
          <w:sz w:val="24"/>
        </w:rPr>
      </w:pPr>
      <w:r w:rsidRPr="000D6A0C">
        <w:rPr>
          <w:rFonts w:ascii="ＭＳ 明朝" w:hAnsi="ＭＳ 明朝" w:hint="eastAsia"/>
          <w:sz w:val="24"/>
        </w:rPr>
        <w:t xml:space="preserve">　（再委託の禁止等）</w:t>
      </w:r>
    </w:p>
    <w:p w14:paraId="7806E5DC" w14:textId="3624F600" w:rsidR="00E407B9" w:rsidRPr="000D6A0C" w:rsidRDefault="00E407B9" w:rsidP="00E407B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8C7F83" w:rsidRPr="000D6A0C">
        <w:rPr>
          <w:rFonts w:ascii="ＭＳ 明朝" w:hAnsi="ＭＳ 明朝" w:hint="eastAsia"/>
          <w:sz w:val="24"/>
        </w:rPr>
        <w:t>６</w:t>
      </w:r>
      <w:r w:rsidRPr="000D6A0C">
        <w:rPr>
          <w:rFonts w:ascii="ＭＳ 明朝" w:hAnsi="ＭＳ 明朝" w:hint="eastAsia"/>
          <w:sz w:val="24"/>
        </w:rPr>
        <w:t>条　乙は、</w:t>
      </w:r>
      <w:r w:rsidR="000E3444" w:rsidRPr="000D6A0C">
        <w:rPr>
          <w:rFonts w:ascii="ＭＳ 明朝" w:hAnsi="ＭＳ 明朝" w:hint="eastAsia"/>
          <w:sz w:val="24"/>
        </w:rPr>
        <w:t>委託</w:t>
      </w:r>
      <w:r w:rsidRPr="000D6A0C">
        <w:rPr>
          <w:rFonts w:ascii="ＭＳ 明朝" w:hAnsi="ＭＳ 明朝" w:hint="eastAsia"/>
          <w:sz w:val="24"/>
        </w:rPr>
        <w:t>業務の全部または一部を第三者に委託し、または請け負わせてはならない。た</w:t>
      </w:r>
      <w:r w:rsidRPr="000D6A0C">
        <w:rPr>
          <w:rFonts w:ascii="ＭＳ 明朝" w:hAnsi="ＭＳ 明朝" w:hint="eastAsia"/>
          <w:sz w:val="24"/>
        </w:rPr>
        <w:lastRenderedPageBreak/>
        <w:t>だし、乙は、あらかじめ甲に対して書面により申請を行い、承認を受けた場合は、</w:t>
      </w:r>
      <w:r w:rsidR="000E3444" w:rsidRPr="000D6A0C">
        <w:rPr>
          <w:rFonts w:ascii="ＭＳ 明朝" w:hAnsi="ＭＳ 明朝" w:hint="eastAsia"/>
          <w:sz w:val="24"/>
        </w:rPr>
        <w:t>委託</w:t>
      </w:r>
      <w:r w:rsidRPr="000D6A0C">
        <w:rPr>
          <w:rFonts w:ascii="ＭＳ 明朝" w:hAnsi="ＭＳ 明朝" w:hint="eastAsia"/>
          <w:sz w:val="24"/>
        </w:rPr>
        <w:t>業務の一部を第三者に委託し、または請け負わせること（以下「再委託」という。）ができる。</w:t>
      </w:r>
    </w:p>
    <w:p w14:paraId="3BAD1DBC" w14:textId="77777777" w:rsidR="00E407B9" w:rsidRPr="001577CB" w:rsidRDefault="00E407B9" w:rsidP="00E407B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２　甲は乙に対して、再委託を承認した場合は、履行状況の把握および監督・検査に必要な事項の報告書の提出を請求することができる。</w:t>
      </w:r>
    </w:p>
    <w:p w14:paraId="7B5A9607" w14:textId="77777777" w:rsidR="00E407B9" w:rsidRPr="000D6A0C" w:rsidRDefault="00E407B9" w:rsidP="00E407B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３　再委託を行う場合において、これに伴う第三者の行為については、その責任は乙が負うものとする。</w:t>
      </w:r>
    </w:p>
    <w:p w14:paraId="5D3A777D"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（資料、備品等の準備）</w:t>
      </w:r>
    </w:p>
    <w:p w14:paraId="2706D472" w14:textId="42FE31C5" w:rsidR="00B25153"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8C7F83" w:rsidRPr="000D6A0C">
        <w:rPr>
          <w:rFonts w:ascii="ＭＳ 明朝" w:hAnsi="ＭＳ 明朝" w:hint="eastAsia"/>
          <w:sz w:val="24"/>
        </w:rPr>
        <w:t>７</w:t>
      </w:r>
      <w:r w:rsidRPr="000D6A0C">
        <w:rPr>
          <w:rFonts w:ascii="ＭＳ 明朝" w:hAnsi="ＭＳ 明朝" w:hint="eastAsia"/>
          <w:sz w:val="24"/>
        </w:rPr>
        <w:t>条　乙は、委託業務を履行する上で必要と認められる資料、備品等を準備するものとする。</w:t>
      </w:r>
    </w:p>
    <w:p w14:paraId="4C10F1AE" w14:textId="73BF4653" w:rsidR="00F871BB"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 xml:space="preserve">　（訓練実施経費の支払）</w:t>
      </w:r>
    </w:p>
    <w:p w14:paraId="41147900" w14:textId="2CC82F41" w:rsidR="00B25153"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8C7F83" w:rsidRPr="000D6A0C">
        <w:rPr>
          <w:rFonts w:ascii="ＭＳ 明朝" w:hAnsi="ＭＳ 明朝" w:hint="eastAsia"/>
          <w:sz w:val="24"/>
        </w:rPr>
        <w:t>８</w:t>
      </w:r>
      <w:r w:rsidRPr="000D6A0C">
        <w:rPr>
          <w:rFonts w:ascii="ＭＳ 明朝" w:hAnsi="ＭＳ 明朝" w:hint="eastAsia"/>
          <w:sz w:val="24"/>
        </w:rPr>
        <w:t>条　甲は、乙に対して第</w:t>
      </w:r>
      <w:r w:rsidR="0000188B" w:rsidRPr="000D6A0C">
        <w:rPr>
          <w:rFonts w:ascii="ＭＳ 明朝" w:hAnsi="ＭＳ 明朝" w:hint="eastAsia"/>
          <w:sz w:val="24"/>
        </w:rPr>
        <w:t>１</w:t>
      </w:r>
      <w:r w:rsidRPr="000D6A0C">
        <w:rPr>
          <w:rFonts w:ascii="ＭＳ 明朝" w:hAnsi="ＭＳ 明朝" w:hint="eastAsia"/>
          <w:sz w:val="24"/>
        </w:rPr>
        <w:t>条に定める</w:t>
      </w:r>
      <w:r w:rsidR="000E3444" w:rsidRPr="000D6A0C">
        <w:rPr>
          <w:rFonts w:ascii="ＭＳ 明朝" w:hAnsi="ＭＳ 明朝" w:hint="eastAsia"/>
          <w:sz w:val="24"/>
        </w:rPr>
        <w:t>委託</w:t>
      </w:r>
      <w:r w:rsidRPr="000D6A0C">
        <w:rPr>
          <w:rFonts w:ascii="ＭＳ 明朝" w:hAnsi="ＭＳ 明朝" w:hint="eastAsia"/>
          <w:sz w:val="24"/>
        </w:rPr>
        <w:t>業務のうち</w:t>
      </w:r>
      <w:r w:rsidR="00913708" w:rsidRPr="000D6A0C">
        <w:rPr>
          <w:rFonts w:ascii="ＭＳ 明朝" w:hAnsi="ＭＳ 明朝" w:hint="eastAsia"/>
          <w:sz w:val="24"/>
        </w:rPr>
        <w:t>、</w:t>
      </w:r>
      <w:r w:rsidRPr="000D6A0C">
        <w:rPr>
          <w:rFonts w:ascii="ＭＳ 明朝" w:hAnsi="ＭＳ 明朝" w:hint="eastAsia"/>
          <w:sz w:val="24"/>
        </w:rPr>
        <w:t>職業訓練の実施業務（以下「訓練業務」という。）に必要な経費として、</w:t>
      </w:r>
      <w:r w:rsidR="004D19C4" w:rsidRPr="000D6A0C">
        <w:rPr>
          <w:rFonts w:ascii="ＭＳ 明朝" w:hAnsi="ＭＳ 明朝" w:hint="eastAsia"/>
          <w:sz w:val="24"/>
        </w:rPr>
        <w:t>支払対象月</w:t>
      </w:r>
      <w:r w:rsidR="00B32357" w:rsidRPr="000D6A0C">
        <w:rPr>
          <w:rFonts w:ascii="ＭＳ 明朝" w:hAnsi="ＭＳ 明朝" w:hint="eastAsia"/>
          <w:sz w:val="24"/>
        </w:rPr>
        <w:t>毎</w:t>
      </w:r>
      <w:r w:rsidR="00AB3E56" w:rsidRPr="000D6A0C">
        <w:rPr>
          <w:rFonts w:ascii="ＭＳ 明朝" w:hAnsi="ＭＳ 明朝" w:hint="eastAsia"/>
          <w:sz w:val="24"/>
        </w:rPr>
        <w:t>に</w:t>
      </w:r>
      <w:r w:rsidR="0000188B" w:rsidRPr="000D6A0C">
        <w:rPr>
          <w:rFonts w:ascii="ＭＳ 明朝" w:hAnsi="ＭＳ 明朝" w:hint="eastAsia"/>
          <w:sz w:val="24"/>
        </w:rPr>
        <w:t>１</w:t>
      </w:r>
      <w:r w:rsidR="004D19C4" w:rsidRPr="000D6A0C">
        <w:rPr>
          <w:rFonts w:ascii="ＭＳ 明朝" w:hAnsi="ＭＳ 明朝" w:hint="eastAsia"/>
          <w:sz w:val="24"/>
        </w:rPr>
        <w:t>人当たりの月額単価</w:t>
      </w:r>
      <w:r w:rsidR="00DF5396" w:rsidRPr="000D6A0C">
        <w:rPr>
          <w:rFonts w:ascii="ＭＳ 明朝" w:hAnsi="ＭＳ 明朝" w:hint="eastAsia"/>
          <w:sz w:val="24"/>
        </w:rPr>
        <w:t>に訓練受講者の人数を</w:t>
      </w:r>
      <w:r w:rsidR="004D19C4" w:rsidRPr="000D6A0C">
        <w:rPr>
          <w:rFonts w:ascii="ＭＳ 明朝" w:hAnsi="ＭＳ 明朝" w:hint="eastAsia"/>
          <w:sz w:val="24"/>
        </w:rPr>
        <w:t>乗じた委託費を支払うものとする。</w:t>
      </w:r>
    </w:p>
    <w:p w14:paraId="4972D834" w14:textId="77777777" w:rsidR="00AB014F" w:rsidRPr="000D6A0C" w:rsidRDefault="00E021F1" w:rsidP="00322959">
      <w:pPr>
        <w:snapToGrid w:val="0"/>
        <w:spacing w:line="360" w:lineRule="auto"/>
        <w:ind w:left="222" w:hangingChars="100" w:hanging="222"/>
        <w:rPr>
          <w:rFonts w:ascii="ＭＳ 明朝" w:hAnsi="ＭＳ 明朝"/>
          <w:sz w:val="24"/>
        </w:rPr>
      </w:pPr>
      <w:r w:rsidRPr="000D6A0C">
        <w:rPr>
          <w:rFonts w:ascii="ＭＳ 明朝" w:hAnsi="ＭＳ 明朝" w:hint="eastAsia"/>
          <w:sz w:val="24"/>
        </w:rPr>
        <w:t xml:space="preserve">２　</w:t>
      </w:r>
      <w:r w:rsidR="00AB014F" w:rsidRPr="000D6A0C">
        <w:rPr>
          <w:rFonts w:ascii="ＭＳ 明朝" w:hAnsi="ＭＳ 明朝" w:hint="eastAsia"/>
          <w:sz w:val="24"/>
        </w:rPr>
        <w:t>訓練の開始日またはそれに応当する日を起算日とし、受講</w:t>
      </w:r>
      <w:r w:rsidR="00475AE5" w:rsidRPr="000D6A0C">
        <w:rPr>
          <w:rFonts w:ascii="ＭＳ 明朝" w:hAnsi="ＭＳ 明朝" w:hint="eastAsia"/>
          <w:sz w:val="24"/>
        </w:rPr>
        <w:t>者</w:t>
      </w:r>
      <w:r w:rsidR="00AB014F" w:rsidRPr="000D6A0C">
        <w:rPr>
          <w:rFonts w:ascii="ＭＳ 明朝" w:hAnsi="ＭＳ 明朝" w:hint="eastAsia"/>
          <w:sz w:val="24"/>
        </w:rPr>
        <w:t>が中途退</w:t>
      </w:r>
      <w:r w:rsidR="00AB3E56" w:rsidRPr="000D6A0C">
        <w:rPr>
          <w:rFonts w:ascii="ＭＳ 明朝" w:hAnsi="ＭＳ 明朝" w:hint="eastAsia"/>
          <w:sz w:val="24"/>
        </w:rPr>
        <w:t>校</w:t>
      </w:r>
      <w:r w:rsidR="00AB014F" w:rsidRPr="000D6A0C">
        <w:rPr>
          <w:rFonts w:ascii="ＭＳ 明朝" w:hAnsi="ＭＳ 明朝" w:hint="eastAsia"/>
          <w:sz w:val="24"/>
        </w:rPr>
        <w:t>した場合、または委託契約を解除した場合は、</w:t>
      </w:r>
      <w:r w:rsidR="00B25153" w:rsidRPr="000D6A0C">
        <w:rPr>
          <w:rFonts w:ascii="ＭＳ 明朝" w:hAnsi="ＭＳ 明朝" w:hint="eastAsia"/>
          <w:sz w:val="24"/>
        </w:rPr>
        <w:t>訓練業務</w:t>
      </w:r>
      <w:r w:rsidR="00584116" w:rsidRPr="000D6A0C">
        <w:rPr>
          <w:rFonts w:ascii="ＭＳ 明朝" w:hAnsi="ＭＳ 明朝" w:hint="eastAsia"/>
          <w:sz w:val="24"/>
        </w:rPr>
        <w:t>の</w:t>
      </w:r>
      <w:r w:rsidR="00AB014F" w:rsidRPr="000D6A0C">
        <w:rPr>
          <w:rFonts w:ascii="ＭＳ 明朝" w:hAnsi="ＭＳ 明朝" w:hint="eastAsia"/>
          <w:sz w:val="24"/>
        </w:rPr>
        <w:t>委託費の額は１月</w:t>
      </w:r>
      <w:r w:rsidR="00322959" w:rsidRPr="000D6A0C">
        <w:rPr>
          <w:rFonts w:ascii="ＭＳ 明朝" w:hAnsi="ＭＳ 明朝" w:hint="eastAsia"/>
          <w:sz w:val="24"/>
        </w:rPr>
        <w:t>間</w:t>
      </w:r>
      <w:r w:rsidR="00AB014F" w:rsidRPr="000D6A0C">
        <w:rPr>
          <w:rFonts w:ascii="ＭＳ 明朝" w:hAnsi="ＭＳ 明朝" w:hint="eastAsia"/>
          <w:sz w:val="24"/>
        </w:rPr>
        <w:t>毎に算定し、当該支払対象月について</w:t>
      </w:r>
      <w:r w:rsidR="00981FBD" w:rsidRPr="000D6A0C">
        <w:rPr>
          <w:rFonts w:ascii="ＭＳ 明朝" w:hAnsi="ＭＳ 明朝" w:hint="eastAsia"/>
          <w:sz w:val="24"/>
        </w:rPr>
        <w:t>は</w:t>
      </w:r>
      <w:r w:rsidR="00AB014F" w:rsidRPr="000D6A0C">
        <w:rPr>
          <w:rFonts w:ascii="ＭＳ 明朝" w:hAnsi="ＭＳ 明朝" w:hint="eastAsia"/>
          <w:sz w:val="24"/>
        </w:rPr>
        <w:t>、次によるものとする。</w:t>
      </w:r>
    </w:p>
    <w:p w14:paraId="55DD2F9C" w14:textId="77777777" w:rsidR="00AB014F" w:rsidRPr="000D6A0C" w:rsidRDefault="000176BE" w:rsidP="000176BE">
      <w:pPr>
        <w:snapToGrid w:val="0"/>
        <w:spacing w:line="360" w:lineRule="auto"/>
        <w:ind w:leftChars="114" w:left="664" w:hangingChars="200" w:hanging="445"/>
        <w:rPr>
          <w:sz w:val="24"/>
        </w:rPr>
      </w:pPr>
      <w:r w:rsidRPr="000D6A0C">
        <w:rPr>
          <w:rFonts w:hint="eastAsia"/>
          <w:sz w:val="24"/>
        </w:rPr>
        <w:t>（１）</w:t>
      </w:r>
      <w:r w:rsidR="00AB014F" w:rsidRPr="000D6A0C">
        <w:rPr>
          <w:rFonts w:hint="eastAsia"/>
          <w:sz w:val="24"/>
        </w:rPr>
        <w:t>訓練が行われた日（以下「訓練</w:t>
      </w:r>
      <w:r w:rsidR="00C24A0A" w:rsidRPr="000D6A0C">
        <w:rPr>
          <w:rFonts w:hint="eastAsia"/>
          <w:sz w:val="24"/>
        </w:rPr>
        <w:t>実施</w:t>
      </w:r>
      <w:r w:rsidR="00AB014F" w:rsidRPr="000D6A0C">
        <w:rPr>
          <w:rFonts w:hint="eastAsia"/>
          <w:sz w:val="24"/>
        </w:rPr>
        <w:t>日数」という。）が</w:t>
      </w:r>
      <w:r w:rsidR="0000188B" w:rsidRPr="000D6A0C">
        <w:rPr>
          <w:rFonts w:asciiTheme="minorEastAsia" w:eastAsiaTheme="minorEastAsia" w:hAnsiTheme="minorEastAsia"/>
          <w:sz w:val="24"/>
        </w:rPr>
        <w:t>16</w:t>
      </w:r>
      <w:r w:rsidR="00AB014F" w:rsidRPr="000D6A0C">
        <w:rPr>
          <w:rFonts w:hint="eastAsia"/>
          <w:sz w:val="24"/>
        </w:rPr>
        <w:t>日以上</w:t>
      </w:r>
      <w:r w:rsidR="00981FBD" w:rsidRPr="000D6A0C">
        <w:rPr>
          <w:rFonts w:hint="eastAsia"/>
          <w:sz w:val="24"/>
        </w:rPr>
        <w:t>または</w:t>
      </w:r>
      <w:r w:rsidR="00AB014F" w:rsidRPr="000D6A0C">
        <w:rPr>
          <w:rFonts w:hint="eastAsia"/>
          <w:sz w:val="24"/>
        </w:rPr>
        <w:t>訓練が行われた時間（以下「訓練</w:t>
      </w:r>
      <w:r w:rsidR="00C24A0A" w:rsidRPr="000D6A0C">
        <w:rPr>
          <w:rFonts w:hint="eastAsia"/>
          <w:sz w:val="24"/>
        </w:rPr>
        <w:t>実施</w:t>
      </w:r>
      <w:r w:rsidR="00AB014F" w:rsidRPr="000D6A0C">
        <w:rPr>
          <w:rFonts w:hint="eastAsia"/>
          <w:sz w:val="24"/>
        </w:rPr>
        <w:t>時間」という。）が</w:t>
      </w:r>
      <w:r w:rsidR="0000188B" w:rsidRPr="000D6A0C">
        <w:rPr>
          <w:rFonts w:asciiTheme="minorEastAsia" w:eastAsiaTheme="minorEastAsia" w:hAnsiTheme="minorEastAsia"/>
          <w:sz w:val="24"/>
        </w:rPr>
        <w:t>96</w:t>
      </w:r>
      <w:r w:rsidR="00AB014F" w:rsidRPr="000D6A0C">
        <w:rPr>
          <w:rFonts w:hint="eastAsia"/>
          <w:sz w:val="24"/>
        </w:rPr>
        <w:t>時間以上である時は月額単価とする。</w:t>
      </w:r>
    </w:p>
    <w:p w14:paraId="21786304" w14:textId="77777777" w:rsidR="00981FBD" w:rsidRPr="000D6A0C" w:rsidRDefault="000176BE" w:rsidP="000176BE">
      <w:pPr>
        <w:snapToGrid w:val="0"/>
        <w:spacing w:line="360" w:lineRule="auto"/>
        <w:ind w:leftChars="115" w:left="666" w:hangingChars="200" w:hanging="445"/>
        <w:rPr>
          <w:sz w:val="24"/>
        </w:rPr>
      </w:pPr>
      <w:r w:rsidRPr="000D6A0C">
        <w:rPr>
          <w:rFonts w:hint="eastAsia"/>
          <w:sz w:val="24"/>
        </w:rPr>
        <w:t>（２）</w:t>
      </w:r>
      <w:r w:rsidR="00981FBD" w:rsidRPr="000D6A0C">
        <w:rPr>
          <w:rFonts w:hint="eastAsia"/>
          <w:sz w:val="24"/>
        </w:rPr>
        <w:t>訓練</w:t>
      </w:r>
      <w:r w:rsidR="00C24A0A" w:rsidRPr="000D6A0C">
        <w:rPr>
          <w:rFonts w:hint="eastAsia"/>
          <w:sz w:val="24"/>
        </w:rPr>
        <w:t>実施</w:t>
      </w:r>
      <w:r w:rsidR="00981FBD" w:rsidRPr="000D6A0C">
        <w:rPr>
          <w:rFonts w:hint="eastAsia"/>
          <w:sz w:val="24"/>
        </w:rPr>
        <w:t>日数が</w:t>
      </w:r>
      <w:r w:rsidR="0000188B" w:rsidRPr="000D6A0C">
        <w:rPr>
          <w:rFonts w:asciiTheme="minorEastAsia" w:eastAsiaTheme="minorEastAsia" w:hAnsiTheme="minorEastAsia"/>
          <w:sz w:val="24"/>
        </w:rPr>
        <w:t>16</w:t>
      </w:r>
      <w:r w:rsidR="00981FBD" w:rsidRPr="000D6A0C">
        <w:rPr>
          <w:rFonts w:hint="eastAsia"/>
          <w:sz w:val="24"/>
        </w:rPr>
        <w:t>日以上</w:t>
      </w:r>
      <w:r w:rsidR="00072184" w:rsidRPr="000D6A0C">
        <w:rPr>
          <w:rFonts w:hint="eastAsia"/>
          <w:sz w:val="24"/>
        </w:rPr>
        <w:t>また</w:t>
      </w:r>
      <w:r w:rsidR="00981FBD" w:rsidRPr="000D6A0C">
        <w:rPr>
          <w:rFonts w:hint="eastAsia"/>
          <w:sz w:val="24"/>
        </w:rPr>
        <w:t>は訓練</w:t>
      </w:r>
      <w:r w:rsidR="00330E70" w:rsidRPr="000D6A0C">
        <w:rPr>
          <w:rFonts w:hint="eastAsia"/>
          <w:sz w:val="24"/>
        </w:rPr>
        <w:t>実施</w:t>
      </w:r>
      <w:r w:rsidR="00981FBD" w:rsidRPr="000D6A0C">
        <w:rPr>
          <w:rFonts w:hint="eastAsia"/>
          <w:sz w:val="24"/>
        </w:rPr>
        <w:t>時間が</w:t>
      </w:r>
      <w:r w:rsidR="0000188B" w:rsidRPr="000D6A0C">
        <w:rPr>
          <w:rFonts w:asciiTheme="minorEastAsia" w:eastAsiaTheme="minorEastAsia" w:hAnsiTheme="minorEastAsia"/>
          <w:sz w:val="24"/>
        </w:rPr>
        <w:t>96</w:t>
      </w:r>
      <w:r w:rsidR="00981FBD" w:rsidRPr="000D6A0C">
        <w:rPr>
          <w:rFonts w:hint="eastAsia"/>
          <w:sz w:val="24"/>
        </w:rPr>
        <w:t>時間以上のいずれにも該当しない場合は、訓練をすべき日数（</w:t>
      </w:r>
      <w:r w:rsidR="004F01B8" w:rsidRPr="000D6A0C">
        <w:rPr>
          <w:rFonts w:hint="eastAsia"/>
          <w:sz w:val="24"/>
        </w:rPr>
        <w:t>委託先機関が休日とした日</w:t>
      </w:r>
      <w:r w:rsidR="00371DC6" w:rsidRPr="000D6A0C">
        <w:rPr>
          <w:rFonts w:hint="eastAsia"/>
          <w:sz w:val="24"/>
        </w:rPr>
        <w:t>およ</w:t>
      </w:r>
      <w:r w:rsidR="004F01B8" w:rsidRPr="000D6A0C">
        <w:rPr>
          <w:rFonts w:hint="eastAsia"/>
          <w:sz w:val="24"/>
        </w:rPr>
        <w:t>び翌月の応当日の前日より前に訓練が終了する場合にあっては終了日以降の日を除く。）を分母とし、訓練</w:t>
      </w:r>
      <w:r w:rsidR="00E91389" w:rsidRPr="000D6A0C">
        <w:rPr>
          <w:rFonts w:hint="eastAsia"/>
          <w:sz w:val="24"/>
        </w:rPr>
        <w:t>実施</w:t>
      </w:r>
      <w:r w:rsidR="004F01B8" w:rsidRPr="000D6A0C">
        <w:rPr>
          <w:rFonts w:hint="eastAsia"/>
          <w:sz w:val="24"/>
        </w:rPr>
        <w:t>日数を分子にして得た率に、月額単価を乗じて得た額を当該月の支払額（１円未満の端数は切り捨てる。）とし、委託費を支払うものとする。</w:t>
      </w:r>
    </w:p>
    <w:p w14:paraId="227B6726" w14:textId="77777777" w:rsidR="00476911" w:rsidRPr="000D6A0C" w:rsidRDefault="00476911" w:rsidP="00322959">
      <w:pPr>
        <w:snapToGrid w:val="0"/>
        <w:spacing w:line="360" w:lineRule="auto"/>
        <w:ind w:left="267" w:hangingChars="120" w:hanging="267"/>
        <w:rPr>
          <w:rFonts w:ascii="ＭＳ 明朝" w:hAnsi="ＭＳ 明朝"/>
          <w:sz w:val="24"/>
        </w:rPr>
      </w:pPr>
      <w:r w:rsidRPr="000D6A0C">
        <w:rPr>
          <w:rFonts w:ascii="ＭＳ 明朝" w:hAnsi="ＭＳ 明朝" w:hint="eastAsia"/>
          <w:sz w:val="24"/>
        </w:rPr>
        <w:t>３　訓練の開始日またはそれに応当する日を起算日とし、翌月の応当する日の前日まで（中途退</w:t>
      </w:r>
      <w:r w:rsidR="00ED0A51" w:rsidRPr="000D6A0C">
        <w:rPr>
          <w:rFonts w:ascii="ＭＳ 明朝" w:hAnsi="ＭＳ 明朝" w:hint="eastAsia"/>
          <w:sz w:val="24"/>
        </w:rPr>
        <w:t>校</w:t>
      </w:r>
      <w:r w:rsidRPr="000D6A0C">
        <w:rPr>
          <w:rFonts w:ascii="ＭＳ 明朝" w:hAnsi="ＭＳ 明朝" w:hint="eastAsia"/>
          <w:sz w:val="24"/>
        </w:rPr>
        <w:t>者が発生した月について中退日まで）の区切られた期間</w:t>
      </w:r>
      <w:r w:rsidR="00496805" w:rsidRPr="000D6A0C">
        <w:rPr>
          <w:rFonts w:ascii="ＭＳ 明朝" w:hAnsi="ＭＳ 明朝" w:hint="eastAsia"/>
          <w:sz w:val="24"/>
        </w:rPr>
        <w:t>（以下「算定基礎月」という。）</w:t>
      </w:r>
      <w:r w:rsidRPr="000D6A0C">
        <w:rPr>
          <w:rFonts w:ascii="ＭＳ 明朝" w:hAnsi="ＭＳ 明朝" w:hint="eastAsia"/>
          <w:sz w:val="24"/>
        </w:rPr>
        <w:t>毎において、</w:t>
      </w:r>
      <w:r w:rsidR="005A148D" w:rsidRPr="000D6A0C">
        <w:rPr>
          <w:rFonts w:ascii="ＭＳ 明朝" w:hAnsi="ＭＳ 明朝" w:hint="eastAsia"/>
          <w:sz w:val="24"/>
        </w:rPr>
        <w:t>あらかじめ定め</w:t>
      </w:r>
      <w:r w:rsidR="005A5891" w:rsidRPr="000D6A0C">
        <w:rPr>
          <w:rFonts w:ascii="ＭＳ 明朝" w:hAnsi="ＭＳ 明朝" w:hint="eastAsia"/>
          <w:sz w:val="24"/>
        </w:rPr>
        <w:t>る</w:t>
      </w:r>
      <w:r w:rsidRPr="000D6A0C">
        <w:rPr>
          <w:rFonts w:ascii="ＭＳ 明朝" w:hAnsi="ＭＳ 明朝" w:hint="eastAsia"/>
          <w:sz w:val="24"/>
        </w:rPr>
        <w:t>訓練時間</w:t>
      </w:r>
      <w:r w:rsidR="005A5891" w:rsidRPr="000D6A0C">
        <w:rPr>
          <w:rFonts w:ascii="ＭＳ 明朝" w:hAnsi="ＭＳ 明朝" w:hint="eastAsia"/>
          <w:sz w:val="24"/>
        </w:rPr>
        <w:t>（以下「訓練設定時間」という。）</w:t>
      </w:r>
      <w:r w:rsidRPr="000D6A0C">
        <w:rPr>
          <w:rFonts w:ascii="ＭＳ 明朝" w:hAnsi="ＭＳ 明朝" w:hint="eastAsia"/>
          <w:sz w:val="24"/>
        </w:rPr>
        <w:t>の</w:t>
      </w:r>
      <w:r w:rsidR="0000188B" w:rsidRPr="000D6A0C">
        <w:rPr>
          <w:rFonts w:ascii="ＭＳ 明朝" w:hAnsi="ＭＳ 明朝"/>
          <w:sz w:val="24"/>
        </w:rPr>
        <w:t>80</w:t>
      </w:r>
      <w:r w:rsidRPr="000D6A0C">
        <w:rPr>
          <w:rFonts w:ascii="ＭＳ 明朝" w:hAnsi="ＭＳ 明朝" w:hint="eastAsia"/>
          <w:sz w:val="24"/>
        </w:rPr>
        <w:t>％に相当する時間の訓練を受講した場合</w:t>
      </w:r>
      <w:r w:rsidR="008B2D22" w:rsidRPr="000D6A0C">
        <w:rPr>
          <w:rFonts w:ascii="ＭＳ 明朝" w:hAnsi="ＭＳ 明朝" w:hint="eastAsia"/>
          <w:sz w:val="24"/>
        </w:rPr>
        <w:t>は</w:t>
      </w:r>
      <w:r w:rsidRPr="000D6A0C">
        <w:rPr>
          <w:rFonts w:ascii="ＭＳ 明朝" w:hAnsi="ＭＳ 明朝" w:hint="eastAsia"/>
          <w:sz w:val="24"/>
        </w:rPr>
        <w:t>、当該期間を支払対象月とし、委託費を支払うものとする。</w:t>
      </w:r>
    </w:p>
    <w:p w14:paraId="7330D659" w14:textId="77777777" w:rsidR="008B2D22" w:rsidRPr="000D6A0C" w:rsidRDefault="00476911" w:rsidP="00322959">
      <w:pPr>
        <w:snapToGrid w:val="0"/>
        <w:spacing w:line="360" w:lineRule="auto"/>
        <w:ind w:leftChars="147" w:left="283" w:firstLineChars="58" w:firstLine="129"/>
        <w:rPr>
          <w:rFonts w:ascii="ＭＳ 明朝" w:hAnsi="ＭＳ 明朝"/>
          <w:sz w:val="24"/>
        </w:rPr>
      </w:pPr>
      <w:r w:rsidRPr="000D6A0C">
        <w:rPr>
          <w:rFonts w:ascii="ＭＳ 明朝" w:hAnsi="ＭＳ 明朝" w:hint="eastAsia"/>
          <w:sz w:val="24"/>
        </w:rPr>
        <w:t>ただし、訓練開始日から訓練終了日までの全訓練期間（受講</w:t>
      </w:r>
      <w:r w:rsidR="00475AE5" w:rsidRPr="000D6A0C">
        <w:rPr>
          <w:rFonts w:ascii="ＭＳ 明朝" w:hAnsi="ＭＳ 明朝" w:hint="eastAsia"/>
          <w:sz w:val="24"/>
        </w:rPr>
        <w:t>者</w:t>
      </w:r>
      <w:r w:rsidRPr="000D6A0C">
        <w:rPr>
          <w:rFonts w:ascii="ＭＳ 明朝" w:hAnsi="ＭＳ 明朝" w:hint="eastAsia"/>
          <w:sz w:val="24"/>
        </w:rPr>
        <w:t>が中途</w:t>
      </w:r>
      <w:r w:rsidR="00ED0A51" w:rsidRPr="000D6A0C">
        <w:rPr>
          <w:rFonts w:ascii="ＭＳ 明朝" w:hAnsi="ＭＳ 明朝" w:hint="eastAsia"/>
          <w:sz w:val="24"/>
        </w:rPr>
        <w:t>退校</w:t>
      </w:r>
      <w:r w:rsidRPr="000D6A0C">
        <w:rPr>
          <w:rFonts w:ascii="ＭＳ 明朝" w:hAnsi="ＭＳ 明朝" w:hint="eastAsia"/>
          <w:sz w:val="24"/>
        </w:rPr>
        <w:t>した場合は退校までの期間）における訓練</w:t>
      </w:r>
      <w:r w:rsidR="00BE3896" w:rsidRPr="000D6A0C">
        <w:rPr>
          <w:rFonts w:ascii="ＭＳ 明朝" w:hAnsi="ＭＳ 明朝" w:hint="eastAsia"/>
          <w:sz w:val="24"/>
        </w:rPr>
        <w:t>設定</w:t>
      </w:r>
      <w:r w:rsidRPr="000D6A0C">
        <w:rPr>
          <w:rFonts w:ascii="ＭＳ 明朝" w:hAnsi="ＭＳ 明朝" w:hint="eastAsia"/>
          <w:sz w:val="24"/>
        </w:rPr>
        <w:t>時間の</w:t>
      </w:r>
      <w:r w:rsidR="0000188B" w:rsidRPr="000D6A0C">
        <w:rPr>
          <w:rFonts w:ascii="ＭＳ 明朝" w:hAnsi="ＭＳ 明朝"/>
          <w:sz w:val="24"/>
        </w:rPr>
        <w:t>80</w:t>
      </w:r>
      <w:r w:rsidRPr="000D6A0C">
        <w:rPr>
          <w:rFonts w:ascii="ＭＳ 明朝" w:hAnsi="ＭＳ 明朝" w:hint="eastAsia"/>
          <w:sz w:val="24"/>
        </w:rPr>
        <w:t>％に相当する時間の訓練を受講した者に対して</w:t>
      </w:r>
      <w:r w:rsidR="000B53F7" w:rsidRPr="000D6A0C">
        <w:rPr>
          <w:rFonts w:ascii="ＭＳ 明朝" w:hAnsi="ＭＳ 明朝" w:hint="eastAsia"/>
          <w:sz w:val="24"/>
        </w:rPr>
        <w:t>も</w:t>
      </w:r>
      <w:r w:rsidRPr="000D6A0C">
        <w:rPr>
          <w:rFonts w:ascii="ＭＳ 明朝" w:hAnsi="ＭＳ 明朝" w:hint="eastAsia"/>
          <w:sz w:val="24"/>
        </w:rPr>
        <w:t>、全訓練期間について支払対象月とし、委託費を支払うものとする。</w:t>
      </w:r>
    </w:p>
    <w:p w14:paraId="339C015B" w14:textId="77777777" w:rsidR="00F871BB" w:rsidRPr="000D6A0C" w:rsidRDefault="008B2D22"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４</w:t>
      </w:r>
      <w:r w:rsidR="00F871BB" w:rsidRPr="000D6A0C">
        <w:rPr>
          <w:rFonts w:ascii="ＭＳ 明朝" w:hAnsi="ＭＳ 明朝" w:hint="eastAsia"/>
          <w:sz w:val="24"/>
        </w:rPr>
        <w:t xml:space="preserve">　第１項</w:t>
      </w:r>
      <w:r w:rsidR="005A148D" w:rsidRPr="000D6A0C">
        <w:rPr>
          <w:rFonts w:ascii="ＭＳ 明朝" w:hAnsi="ＭＳ 明朝" w:hint="eastAsia"/>
          <w:sz w:val="24"/>
        </w:rPr>
        <w:t>から第３項</w:t>
      </w:r>
      <w:r w:rsidR="00F871BB" w:rsidRPr="000D6A0C">
        <w:rPr>
          <w:rFonts w:ascii="ＭＳ 明朝" w:hAnsi="ＭＳ 明朝" w:hint="eastAsia"/>
          <w:sz w:val="24"/>
        </w:rPr>
        <w:t>の訓練実施経費は、訓練業務のすべてが終了した後に乙の請求により支払うものとする。訓練期間が</w:t>
      </w:r>
      <w:r w:rsidR="00B25382" w:rsidRPr="000D6A0C">
        <w:rPr>
          <w:rFonts w:ascii="ＭＳ 明朝" w:hAnsi="ＭＳ 明朝" w:hint="eastAsia"/>
          <w:sz w:val="24"/>
        </w:rPr>
        <w:t>３か</w:t>
      </w:r>
      <w:r w:rsidR="00F871BB" w:rsidRPr="000D6A0C">
        <w:rPr>
          <w:rFonts w:ascii="ＭＳ 明朝" w:hAnsi="ＭＳ 明朝" w:hint="eastAsia"/>
          <w:sz w:val="24"/>
        </w:rPr>
        <w:t>月を超える場合</w:t>
      </w:r>
      <w:r w:rsidR="00913708" w:rsidRPr="000D6A0C">
        <w:rPr>
          <w:rFonts w:ascii="ＭＳ 明朝" w:hAnsi="ＭＳ 明朝" w:hint="eastAsia"/>
          <w:sz w:val="24"/>
        </w:rPr>
        <w:t>の訓練実施経費</w:t>
      </w:r>
      <w:r w:rsidR="00F871BB" w:rsidRPr="000D6A0C">
        <w:rPr>
          <w:rFonts w:ascii="ＭＳ 明朝" w:hAnsi="ＭＳ 明朝" w:hint="eastAsia"/>
          <w:sz w:val="24"/>
        </w:rPr>
        <w:t>については必要に応じ、訓練業務を終了した</w:t>
      </w:r>
      <w:r w:rsidR="00B25382" w:rsidRPr="000D6A0C">
        <w:rPr>
          <w:rFonts w:ascii="ＭＳ 明朝" w:hAnsi="ＭＳ 明朝" w:hint="eastAsia"/>
          <w:sz w:val="24"/>
        </w:rPr>
        <w:t>３か</w:t>
      </w:r>
      <w:r w:rsidR="00F871BB" w:rsidRPr="000D6A0C">
        <w:rPr>
          <w:rFonts w:ascii="ＭＳ 明朝" w:hAnsi="ＭＳ 明朝" w:hint="eastAsia"/>
          <w:sz w:val="24"/>
        </w:rPr>
        <w:t>月を単位として支払いを行うことができる。</w:t>
      </w:r>
    </w:p>
    <w:p w14:paraId="02ECBEA1" w14:textId="77777777" w:rsidR="006226D2" w:rsidRPr="000D6A0C" w:rsidRDefault="00496805" w:rsidP="001A19BE">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lastRenderedPageBreak/>
        <w:t xml:space="preserve">　　ただし、</w:t>
      </w:r>
      <w:r w:rsidR="00475AE5" w:rsidRPr="000D6A0C">
        <w:rPr>
          <w:rFonts w:ascii="ＭＳ 明朝" w:hAnsi="ＭＳ 明朝" w:hint="eastAsia"/>
          <w:sz w:val="24"/>
        </w:rPr>
        <w:t>算定基礎月の途中で年度をまたぐこととなる当該月分については</w:t>
      </w:r>
      <w:r w:rsidR="006D497A" w:rsidRPr="000D6A0C">
        <w:rPr>
          <w:rFonts w:ascii="ＭＳ 明朝" w:hAnsi="ＭＳ 明朝" w:hint="eastAsia"/>
          <w:sz w:val="24"/>
        </w:rPr>
        <w:t>翌</w:t>
      </w:r>
      <w:r w:rsidR="00475AE5" w:rsidRPr="000D6A0C">
        <w:rPr>
          <w:rFonts w:ascii="ＭＳ 明朝" w:hAnsi="ＭＳ 明朝" w:hint="eastAsia"/>
          <w:sz w:val="24"/>
        </w:rPr>
        <w:t>年度に支払うものとする。</w:t>
      </w:r>
    </w:p>
    <w:p w14:paraId="4F59CD4D" w14:textId="77777777" w:rsidR="00046DA7" w:rsidRPr="000D6A0C" w:rsidRDefault="008B2D22" w:rsidP="001A19BE">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５</w:t>
      </w:r>
      <w:r w:rsidR="00F871BB" w:rsidRPr="000D6A0C">
        <w:rPr>
          <w:rFonts w:ascii="ＭＳ 明朝" w:hAnsi="ＭＳ 明朝" w:hint="eastAsia"/>
          <w:sz w:val="24"/>
        </w:rPr>
        <w:t xml:space="preserve">　乙は、当該期間の訓練業務終了後に訓練受講者の</w:t>
      </w:r>
      <w:r w:rsidR="00913708" w:rsidRPr="000D6A0C">
        <w:rPr>
          <w:rFonts w:ascii="ＭＳ 明朝" w:hAnsi="ＭＳ 明朝" w:hint="eastAsia"/>
          <w:sz w:val="24"/>
        </w:rPr>
        <w:t>職業訓練の</w:t>
      </w:r>
      <w:r w:rsidR="00F871BB" w:rsidRPr="000D6A0C">
        <w:rPr>
          <w:rFonts w:ascii="ＭＳ 明朝" w:hAnsi="ＭＳ 明朝" w:hint="eastAsia"/>
          <w:sz w:val="24"/>
        </w:rPr>
        <w:t>出席状況を示した資料等を添えて</w:t>
      </w:r>
      <w:r w:rsidR="001A19BE" w:rsidRPr="000D6A0C">
        <w:rPr>
          <w:rFonts w:ascii="ＭＳ 明朝" w:hAnsi="ＭＳ 明朝" w:hint="eastAsia"/>
          <w:sz w:val="24"/>
        </w:rPr>
        <w:t>当該年度末までに</w:t>
      </w:r>
      <w:r w:rsidR="00F871BB" w:rsidRPr="000D6A0C">
        <w:rPr>
          <w:rFonts w:ascii="ＭＳ 明朝" w:hAnsi="ＭＳ 明朝" w:hint="eastAsia"/>
          <w:sz w:val="24"/>
        </w:rPr>
        <w:t>「仕様書」の様式</w:t>
      </w:r>
      <w:r w:rsidR="001A19BE" w:rsidRPr="000D6A0C">
        <w:rPr>
          <w:rFonts w:ascii="ＭＳ 明朝" w:hAnsi="ＭＳ 明朝" w:hint="eastAsia"/>
          <w:sz w:val="24"/>
        </w:rPr>
        <w:t>３</w:t>
      </w:r>
      <w:r w:rsidR="00F871BB" w:rsidRPr="000D6A0C">
        <w:rPr>
          <w:rFonts w:ascii="ＭＳ 明朝" w:hAnsi="ＭＳ 明朝" w:hint="eastAsia"/>
          <w:sz w:val="24"/>
        </w:rPr>
        <w:t>「訓練業務終了報告書」を提出し、甲の検査を受けるとともに</w:t>
      </w:r>
      <w:r w:rsidR="00F43922" w:rsidRPr="000D6A0C">
        <w:rPr>
          <w:rFonts w:ascii="ＭＳ 明朝" w:hAnsi="ＭＳ 明朝" w:hint="eastAsia"/>
          <w:sz w:val="24"/>
        </w:rPr>
        <w:t>「仕様書」の様式</w:t>
      </w:r>
      <w:r w:rsidR="001A19BE" w:rsidRPr="000D6A0C">
        <w:rPr>
          <w:rFonts w:ascii="ＭＳ 明朝" w:hAnsi="ＭＳ 明朝" w:hint="eastAsia"/>
          <w:sz w:val="24"/>
        </w:rPr>
        <w:t>６</w:t>
      </w:r>
      <w:r w:rsidR="00F871BB" w:rsidRPr="000D6A0C">
        <w:rPr>
          <w:rFonts w:ascii="ＭＳ 明朝" w:hAnsi="ＭＳ 明朝" w:hint="eastAsia"/>
          <w:sz w:val="24"/>
        </w:rPr>
        <w:t>「訓練実施経費請求書」を甲に提出するものとする。</w:t>
      </w:r>
    </w:p>
    <w:p w14:paraId="4325E043" w14:textId="77777777" w:rsidR="00F871BB" w:rsidRPr="000D6A0C" w:rsidRDefault="008B2D22" w:rsidP="00322959">
      <w:pPr>
        <w:adjustRightInd w:val="0"/>
        <w:snapToGrid w:val="0"/>
        <w:spacing w:line="360" w:lineRule="auto"/>
        <w:ind w:left="282" w:hangingChars="127" w:hanging="282"/>
        <w:rPr>
          <w:rFonts w:ascii="ＭＳ 明朝" w:hAnsi="ＭＳ 明朝"/>
          <w:sz w:val="24"/>
        </w:rPr>
      </w:pPr>
      <w:r w:rsidRPr="000D6A0C">
        <w:rPr>
          <w:rFonts w:ascii="ＭＳ 明朝" w:hAnsi="ＭＳ 明朝" w:hint="eastAsia"/>
          <w:sz w:val="24"/>
        </w:rPr>
        <w:t>６</w:t>
      </w:r>
      <w:r w:rsidR="00F871BB" w:rsidRPr="000D6A0C">
        <w:rPr>
          <w:rFonts w:ascii="ＭＳ 明朝" w:hAnsi="ＭＳ 明朝" w:hint="eastAsia"/>
          <w:sz w:val="24"/>
        </w:rPr>
        <w:t xml:space="preserve">　甲は、乙が訓練業務を適正に履行したことを確認したときは、乙からの適法な請求書を受理した日から</w:t>
      </w:r>
      <w:r w:rsidR="00F871BB" w:rsidRPr="000D6A0C">
        <w:rPr>
          <w:rFonts w:ascii="ＭＳ 明朝" w:hAnsi="ＭＳ 明朝"/>
          <w:sz w:val="24"/>
        </w:rPr>
        <w:t>30日以内に訓練実施経費を支払うものとする。</w:t>
      </w:r>
    </w:p>
    <w:p w14:paraId="1F193A4A" w14:textId="367E5FA0" w:rsidR="00FB188C" w:rsidRPr="000D6A0C" w:rsidRDefault="007B2912" w:rsidP="007E767E">
      <w:pPr>
        <w:adjustRightInd w:val="0"/>
        <w:snapToGrid w:val="0"/>
        <w:spacing w:line="360" w:lineRule="auto"/>
        <w:ind w:left="282" w:hangingChars="127" w:hanging="282"/>
        <w:rPr>
          <w:rFonts w:ascii="ＭＳ 明朝" w:hAnsi="ＭＳ 明朝"/>
          <w:sz w:val="24"/>
        </w:rPr>
      </w:pPr>
      <w:bookmarkStart w:id="4" w:name="_Hlk34343337"/>
      <w:r w:rsidRPr="000D6A0C">
        <w:rPr>
          <w:rFonts w:ascii="ＭＳ 明朝" w:hAnsi="ＭＳ 明朝" w:hint="eastAsia"/>
          <w:sz w:val="24"/>
        </w:rPr>
        <w:t xml:space="preserve">７　</w:t>
      </w:r>
      <w:r w:rsidR="007E767E" w:rsidRPr="000D6A0C">
        <w:rPr>
          <w:rFonts w:ascii="ＭＳ 明朝" w:hAnsi="ＭＳ 明朝" w:hint="eastAsia"/>
          <w:sz w:val="24"/>
        </w:rPr>
        <w:t>甲の責に帰す理由により前項の規定による訓練実施経費</w:t>
      </w:r>
      <w:r w:rsidRPr="000D6A0C">
        <w:rPr>
          <w:rFonts w:ascii="ＭＳ 明朝" w:hAnsi="ＭＳ 明朝" w:hint="eastAsia"/>
          <w:sz w:val="24"/>
        </w:rPr>
        <w:t>の支払が遅れた場合には、乙は甲に対して</w:t>
      </w:r>
      <w:r w:rsidR="000E3444" w:rsidRPr="000D6A0C">
        <w:rPr>
          <w:rFonts w:ascii="ＭＳ 明朝" w:hAnsi="ＭＳ 明朝" w:hint="eastAsia"/>
          <w:sz w:val="24"/>
        </w:rPr>
        <w:t>前項の支払期限の日の翌日現在における政府契約の支払遅延防止等に関する法律（昭和</w:t>
      </w:r>
      <w:r w:rsidR="000E3444" w:rsidRPr="000D6A0C">
        <w:rPr>
          <w:rFonts w:ascii="ＭＳ 明朝" w:hAnsi="ＭＳ 明朝"/>
          <w:sz w:val="24"/>
        </w:rPr>
        <w:t>24年法律第256号）第８条第１項の規定により財務大臣が決定した率による</w:t>
      </w:r>
      <w:r w:rsidRPr="000D6A0C">
        <w:rPr>
          <w:rFonts w:ascii="ＭＳ 明朝" w:hAnsi="ＭＳ 明朝" w:hint="eastAsia"/>
          <w:sz w:val="24"/>
        </w:rPr>
        <w:t>割合で遅滞利息の支払を請求することができる。</w:t>
      </w:r>
    </w:p>
    <w:p w14:paraId="25DDFB75" w14:textId="68BE5179" w:rsidR="00F871BB" w:rsidRPr="000D6A0C" w:rsidRDefault="002508B5" w:rsidP="00750673">
      <w:pPr>
        <w:adjustRightInd w:val="0"/>
        <w:snapToGrid w:val="0"/>
        <w:spacing w:line="360" w:lineRule="auto"/>
        <w:ind w:left="282" w:hangingChars="127" w:hanging="282"/>
        <w:rPr>
          <w:rFonts w:ascii="ＭＳ 明朝" w:hAnsi="ＭＳ 明朝"/>
          <w:sz w:val="24"/>
        </w:rPr>
      </w:pPr>
      <w:r w:rsidRPr="000D6A0C">
        <w:rPr>
          <w:rFonts w:ascii="ＭＳ 明朝" w:hAnsi="ＭＳ 明朝" w:hint="eastAsia"/>
          <w:sz w:val="24"/>
        </w:rPr>
        <w:t xml:space="preserve">　</w:t>
      </w:r>
      <w:bookmarkEnd w:id="4"/>
      <w:r w:rsidR="00F871BB" w:rsidRPr="000D6A0C">
        <w:rPr>
          <w:rFonts w:ascii="ＭＳ 明朝" w:hAnsi="ＭＳ 明朝" w:hint="eastAsia"/>
          <w:sz w:val="24"/>
        </w:rPr>
        <w:t>（就職支援経費の支払）</w:t>
      </w:r>
    </w:p>
    <w:p w14:paraId="5004716C" w14:textId="685D9FE0" w:rsidR="00F871BB"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8C7F83" w:rsidRPr="000D6A0C">
        <w:rPr>
          <w:rFonts w:ascii="ＭＳ 明朝" w:hAnsi="ＭＳ 明朝" w:hint="eastAsia"/>
          <w:sz w:val="24"/>
        </w:rPr>
        <w:t>９</w:t>
      </w:r>
      <w:r w:rsidRPr="000D6A0C">
        <w:rPr>
          <w:rFonts w:ascii="ＭＳ 明朝" w:hAnsi="ＭＳ 明朝" w:hint="eastAsia"/>
          <w:sz w:val="24"/>
        </w:rPr>
        <w:t>条　甲は、乙に対して第</w:t>
      </w:r>
      <w:r w:rsidRPr="000D6A0C">
        <w:rPr>
          <w:rFonts w:ascii="ＭＳ 明朝" w:hAnsi="ＭＳ 明朝"/>
          <w:sz w:val="24"/>
        </w:rPr>
        <w:t>1条に定める</w:t>
      </w:r>
      <w:r w:rsidR="00356E7B" w:rsidRPr="000D6A0C">
        <w:rPr>
          <w:rFonts w:ascii="ＭＳ 明朝" w:hAnsi="ＭＳ 明朝" w:hint="eastAsia"/>
          <w:sz w:val="24"/>
        </w:rPr>
        <w:t>委託</w:t>
      </w:r>
      <w:r w:rsidRPr="000D6A0C">
        <w:rPr>
          <w:rFonts w:ascii="ＭＳ 明朝" w:hAnsi="ＭＳ 明朝" w:hint="eastAsia"/>
          <w:sz w:val="24"/>
        </w:rPr>
        <w:t>業務のうち就職支援業務に係る経費として、就職支援経費月額単価に訓練を実施した月に在籍した</w:t>
      </w:r>
      <w:r w:rsidR="00742529" w:rsidRPr="000D6A0C">
        <w:rPr>
          <w:rFonts w:ascii="ＭＳ 明朝" w:hAnsi="ＭＳ 明朝" w:hint="eastAsia"/>
          <w:sz w:val="24"/>
        </w:rPr>
        <w:t>当該職業訓練を修了した訓練受講者（中途退校者等を含む。）（以下「訓練受講修了者等」という。）</w:t>
      </w:r>
      <w:r w:rsidRPr="000D6A0C">
        <w:rPr>
          <w:rFonts w:ascii="ＭＳ 明朝" w:hAnsi="ＭＳ 明朝" w:hint="eastAsia"/>
          <w:sz w:val="24"/>
        </w:rPr>
        <w:t>の人数を乗じた額を就職支援経費として支払うものとする。</w:t>
      </w:r>
    </w:p>
    <w:p w14:paraId="558025BB" w14:textId="155AB975" w:rsidR="00F871BB" w:rsidRPr="000D6A0C" w:rsidRDefault="00F871BB" w:rsidP="00322959">
      <w:pPr>
        <w:adjustRightInd w:val="0"/>
        <w:snapToGrid w:val="0"/>
        <w:spacing w:line="360" w:lineRule="auto"/>
        <w:ind w:leftChars="114" w:left="219" w:firstLineChars="100" w:firstLine="222"/>
        <w:rPr>
          <w:rFonts w:ascii="ＭＳ 明朝" w:hAnsi="ＭＳ 明朝"/>
          <w:sz w:val="24"/>
        </w:rPr>
      </w:pPr>
      <w:r w:rsidRPr="000D6A0C">
        <w:rPr>
          <w:rFonts w:ascii="ＭＳ 明朝" w:hAnsi="ＭＳ 明朝" w:hint="eastAsia"/>
          <w:sz w:val="24"/>
        </w:rPr>
        <w:t>ただし、訓練</w:t>
      </w:r>
      <w:r w:rsidR="005A5891" w:rsidRPr="000D6A0C">
        <w:rPr>
          <w:rFonts w:ascii="ＭＳ 明朝" w:hAnsi="ＭＳ 明朝" w:hint="eastAsia"/>
          <w:sz w:val="24"/>
        </w:rPr>
        <w:t>修</w:t>
      </w:r>
      <w:r w:rsidRPr="000D6A0C">
        <w:rPr>
          <w:rFonts w:ascii="ＭＳ 明朝" w:hAnsi="ＭＳ 明朝" w:hint="eastAsia"/>
          <w:sz w:val="24"/>
        </w:rPr>
        <w:t>了日の翌日から起算して</w:t>
      </w:r>
      <w:r w:rsidR="0000188B" w:rsidRPr="000D6A0C">
        <w:rPr>
          <w:rFonts w:ascii="ＭＳ 明朝" w:hAnsi="ＭＳ 明朝" w:hint="eastAsia"/>
          <w:sz w:val="24"/>
        </w:rPr>
        <w:t>３</w:t>
      </w:r>
      <w:r w:rsidR="00BF6CE8" w:rsidRPr="000D6A0C">
        <w:rPr>
          <w:rFonts w:ascii="ＭＳ 明朝" w:hAnsi="ＭＳ 明朝" w:hint="eastAsia"/>
          <w:sz w:val="24"/>
        </w:rPr>
        <w:t>か</w:t>
      </w:r>
      <w:r w:rsidRPr="000D6A0C">
        <w:rPr>
          <w:rFonts w:ascii="ＭＳ 明朝" w:hAnsi="ＭＳ 明朝" w:hint="eastAsia"/>
          <w:sz w:val="24"/>
        </w:rPr>
        <w:t>月を経過</w:t>
      </w:r>
      <w:r w:rsidR="005A148D" w:rsidRPr="000D6A0C">
        <w:rPr>
          <w:rFonts w:ascii="ＭＳ 明朝" w:hAnsi="ＭＳ 明朝" w:hint="eastAsia"/>
          <w:sz w:val="24"/>
        </w:rPr>
        <w:t>する</w:t>
      </w:r>
      <w:r w:rsidRPr="000D6A0C">
        <w:rPr>
          <w:rFonts w:ascii="ＭＳ 明朝" w:hAnsi="ＭＳ 明朝" w:hint="eastAsia"/>
          <w:sz w:val="24"/>
        </w:rPr>
        <w:t>日（以下「経過日」という。）までに就職</w:t>
      </w:r>
      <w:r w:rsidR="005A148D" w:rsidRPr="000D6A0C">
        <w:rPr>
          <w:rFonts w:ascii="ＭＳ 明朝" w:hAnsi="ＭＳ 明朝" w:hint="eastAsia"/>
          <w:sz w:val="24"/>
        </w:rPr>
        <w:t>または内定</w:t>
      </w:r>
      <w:r w:rsidRPr="000D6A0C">
        <w:rPr>
          <w:rFonts w:ascii="ＭＳ 明朝" w:hAnsi="ＭＳ 明朝" w:hint="eastAsia"/>
          <w:sz w:val="24"/>
        </w:rPr>
        <w:t>した者（</w:t>
      </w:r>
      <w:r w:rsidR="00BD3D7A" w:rsidRPr="000D6A0C">
        <w:rPr>
          <w:rFonts w:ascii="ＭＳ 明朝" w:hAnsi="ＭＳ 明朝" w:hint="eastAsia"/>
          <w:sz w:val="24"/>
        </w:rPr>
        <w:t>一週間の所定労働時間が</w:t>
      </w:r>
      <w:r w:rsidR="00BD3D7A" w:rsidRPr="000D6A0C">
        <w:rPr>
          <w:rFonts w:ascii="ＭＳ 明朝" w:hAnsi="ＭＳ 明朝"/>
          <w:sz w:val="24"/>
        </w:rPr>
        <w:t>20時間以上であり、かつ</w:t>
      </w:r>
      <w:r w:rsidR="005A148D" w:rsidRPr="000D6A0C">
        <w:rPr>
          <w:rFonts w:ascii="ＭＳ 明朝" w:hAnsi="ＭＳ 明朝" w:hint="eastAsia"/>
          <w:sz w:val="24"/>
        </w:rPr>
        <w:t>「</w:t>
      </w:r>
      <w:r w:rsidRPr="000D6A0C">
        <w:rPr>
          <w:rFonts w:ascii="ＭＳ 明朝" w:hAnsi="ＭＳ 明朝" w:hint="eastAsia"/>
          <w:sz w:val="24"/>
        </w:rPr>
        <w:t>雇用期間の定め無し</w:t>
      </w:r>
      <w:r w:rsidR="005A148D" w:rsidRPr="000D6A0C">
        <w:rPr>
          <w:rFonts w:ascii="ＭＳ 明朝" w:hAnsi="ＭＳ 明朝" w:hint="eastAsia"/>
          <w:sz w:val="24"/>
        </w:rPr>
        <w:t>」</w:t>
      </w:r>
      <w:r w:rsidRPr="000D6A0C">
        <w:rPr>
          <w:rFonts w:ascii="ＭＳ 明朝" w:hAnsi="ＭＳ 明朝" w:hint="eastAsia"/>
          <w:sz w:val="24"/>
        </w:rPr>
        <w:t>または</w:t>
      </w:r>
      <w:r w:rsidR="005A148D" w:rsidRPr="000D6A0C">
        <w:rPr>
          <w:rFonts w:ascii="ＭＳ 明朝" w:hAnsi="ＭＳ 明朝" w:hint="eastAsia"/>
          <w:sz w:val="24"/>
        </w:rPr>
        <w:t>「</w:t>
      </w:r>
      <w:r w:rsidR="0000188B" w:rsidRPr="000D6A0C">
        <w:rPr>
          <w:rFonts w:ascii="ＭＳ 明朝" w:hAnsi="ＭＳ 明朝" w:hint="eastAsia"/>
          <w:sz w:val="24"/>
        </w:rPr>
        <w:t>４</w:t>
      </w:r>
      <w:r w:rsidR="00BF6CE8" w:rsidRPr="000D6A0C">
        <w:rPr>
          <w:rFonts w:ascii="ＭＳ 明朝" w:hAnsi="ＭＳ 明朝" w:hint="eastAsia"/>
          <w:sz w:val="24"/>
        </w:rPr>
        <w:t>か</w:t>
      </w:r>
      <w:r w:rsidRPr="000D6A0C">
        <w:rPr>
          <w:rFonts w:ascii="ＭＳ 明朝" w:hAnsi="ＭＳ 明朝" w:hint="eastAsia"/>
          <w:sz w:val="24"/>
        </w:rPr>
        <w:t>月以上</w:t>
      </w:r>
      <w:r w:rsidR="005A148D" w:rsidRPr="000D6A0C">
        <w:rPr>
          <w:rFonts w:ascii="ＭＳ 明朝" w:hAnsi="ＭＳ 明朝" w:hint="eastAsia"/>
          <w:sz w:val="24"/>
        </w:rPr>
        <w:t>」</w:t>
      </w:r>
      <w:r w:rsidRPr="000D6A0C">
        <w:rPr>
          <w:rFonts w:ascii="ＭＳ 明朝" w:hAnsi="ＭＳ 明朝" w:hint="eastAsia"/>
          <w:sz w:val="24"/>
        </w:rPr>
        <w:t>の雇用期間</w:t>
      </w:r>
      <w:r w:rsidR="00A6163C" w:rsidRPr="001577CB">
        <w:rPr>
          <w:rFonts w:ascii="ＭＳ 明朝" w:hAnsi="ＭＳ 明朝" w:hint="eastAsia"/>
          <w:sz w:val="24"/>
        </w:rPr>
        <w:t>の雇用契約</w:t>
      </w:r>
      <w:r w:rsidRPr="000D6A0C">
        <w:rPr>
          <w:rFonts w:ascii="ＭＳ 明朝" w:hAnsi="ＭＳ 明朝" w:hint="eastAsia"/>
          <w:sz w:val="24"/>
        </w:rPr>
        <w:t>により雇い入れられた者（この場合の</w:t>
      </w:r>
      <w:r w:rsidR="005A148D" w:rsidRPr="000D6A0C">
        <w:rPr>
          <w:rFonts w:ascii="ＭＳ 明朝" w:hAnsi="ＭＳ 明朝" w:hint="eastAsia"/>
          <w:sz w:val="24"/>
        </w:rPr>
        <w:t>「</w:t>
      </w:r>
      <w:r w:rsidR="0000188B" w:rsidRPr="000D6A0C">
        <w:rPr>
          <w:rFonts w:ascii="ＭＳ 明朝" w:hAnsi="ＭＳ 明朝" w:hint="eastAsia"/>
          <w:sz w:val="24"/>
        </w:rPr>
        <w:t>４</w:t>
      </w:r>
      <w:r w:rsidR="00BF6CE8" w:rsidRPr="000D6A0C">
        <w:rPr>
          <w:rFonts w:ascii="ＭＳ 明朝" w:hAnsi="ＭＳ 明朝" w:hint="eastAsia"/>
          <w:sz w:val="24"/>
        </w:rPr>
        <w:t>か</w:t>
      </w:r>
      <w:r w:rsidRPr="000D6A0C">
        <w:rPr>
          <w:rFonts w:ascii="ＭＳ 明朝" w:hAnsi="ＭＳ 明朝" w:hint="eastAsia"/>
          <w:sz w:val="24"/>
        </w:rPr>
        <w:t>月以上</w:t>
      </w:r>
      <w:r w:rsidR="005A148D" w:rsidRPr="000D6A0C">
        <w:rPr>
          <w:rFonts w:ascii="ＭＳ 明朝" w:hAnsi="ＭＳ 明朝" w:hint="eastAsia"/>
          <w:sz w:val="24"/>
        </w:rPr>
        <w:t>」</w:t>
      </w:r>
      <w:r w:rsidRPr="000D6A0C">
        <w:rPr>
          <w:rFonts w:ascii="ＭＳ 明朝" w:hAnsi="ＭＳ 明朝" w:hint="eastAsia"/>
          <w:sz w:val="24"/>
        </w:rPr>
        <w:t>とは、</w:t>
      </w:r>
      <w:r w:rsidR="005A148D" w:rsidRPr="000D6A0C">
        <w:rPr>
          <w:rFonts w:ascii="ＭＳ 明朝" w:hAnsi="ＭＳ 明朝" w:hint="eastAsia"/>
          <w:sz w:val="24"/>
        </w:rPr>
        <w:t>「</w:t>
      </w:r>
      <w:r w:rsidRPr="000D6A0C">
        <w:rPr>
          <w:rFonts w:ascii="ＭＳ 明朝" w:hAnsi="ＭＳ 明朝" w:hint="eastAsia"/>
          <w:sz w:val="24"/>
        </w:rPr>
        <w:t>雇い入れの日から起算して</w:t>
      </w:r>
      <w:r w:rsidRPr="000D6A0C">
        <w:rPr>
          <w:rFonts w:ascii="ＭＳ 明朝" w:hAnsi="ＭＳ 明朝"/>
          <w:sz w:val="24"/>
        </w:rPr>
        <w:t>120日以上</w:t>
      </w:r>
      <w:r w:rsidR="005A148D" w:rsidRPr="000D6A0C">
        <w:rPr>
          <w:rFonts w:ascii="ＭＳ 明朝" w:hAnsi="ＭＳ 明朝" w:hint="eastAsia"/>
          <w:sz w:val="24"/>
        </w:rPr>
        <w:t>」</w:t>
      </w:r>
      <w:r w:rsidRPr="000D6A0C">
        <w:rPr>
          <w:rFonts w:ascii="ＭＳ 明朝" w:hAnsi="ＭＳ 明朝" w:hint="eastAsia"/>
          <w:sz w:val="24"/>
        </w:rPr>
        <w:t>をいう。）および自営を開始した者に限る。</w:t>
      </w:r>
      <w:r w:rsidRPr="000D6A0C">
        <w:rPr>
          <w:rFonts w:ascii="ＭＳ 明朝" w:hAnsi="ＭＳ 明朝"/>
          <w:sz w:val="24"/>
        </w:rPr>
        <w:t>）</w:t>
      </w:r>
      <w:r w:rsidRPr="000D6A0C">
        <w:rPr>
          <w:rFonts w:ascii="ＭＳ 明朝" w:hAnsi="ＭＳ 明朝" w:hint="eastAsia"/>
          <w:sz w:val="24"/>
        </w:rPr>
        <w:t>の割合を、別表に定める「就職支援経費の</w:t>
      </w:r>
      <w:r w:rsidR="00F83CD2" w:rsidRPr="000D6A0C">
        <w:rPr>
          <w:rFonts w:ascii="ＭＳ 明朝" w:hAnsi="ＭＳ 明朝" w:hint="eastAsia"/>
          <w:sz w:val="24"/>
        </w:rPr>
        <w:t>変更</w:t>
      </w:r>
      <w:r w:rsidRPr="000D6A0C">
        <w:rPr>
          <w:rFonts w:ascii="ＭＳ 明朝" w:hAnsi="ＭＳ 明朝" w:hint="eastAsia"/>
          <w:sz w:val="24"/>
        </w:rPr>
        <w:t>」に基づき算定した結果、就職支援経費月額単価の一部および全部が減額となった場合は、減額後の当単価により算出した額を就職支援経費として支払う。</w:t>
      </w:r>
    </w:p>
    <w:p w14:paraId="30346D8C" w14:textId="6ACB3794" w:rsidR="00F871BB"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２　中途退校者等に係る就職支援経費月額単価の算定にあたっては、第</w:t>
      </w:r>
      <w:r w:rsidR="008C7F83" w:rsidRPr="000D6A0C">
        <w:rPr>
          <w:rFonts w:ascii="ＭＳ 明朝" w:hAnsi="ＭＳ 明朝" w:hint="eastAsia"/>
          <w:sz w:val="24"/>
        </w:rPr>
        <w:t>８</w:t>
      </w:r>
      <w:r w:rsidRPr="000D6A0C">
        <w:rPr>
          <w:rFonts w:ascii="ＭＳ 明朝" w:hAnsi="ＭＳ 明朝" w:hint="eastAsia"/>
          <w:sz w:val="24"/>
        </w:rPr>
        <w:t>条第</w:t>
      </w:r>
      <w:r w:rsidR="00800237" w:rsidRPr="000D6A0C">
        <w:rPr>
          <w:rFonts w:ascii="ＭＳ 明朝" w:hAnsi="ＭＳ 明朝" w:hint="eastAsia"/>
          <w:sz w:val="24"/>
        </w:rPr>
        <w:t>２</w:t>
      </w:r>
      <w:r w:rsidRPr="000D6A0C">
        <w:rPr>
          <w:rFonts w:ascii="ＭＳ 明朝" w:hAnsi="ＭＳ 明朝" w:hint="eastAsia"/>
          <w:sz w:val="24"/>
        </w:rPr>
        <w:t>項の取り扱いを準用する。</w:t>
      </w:r>
    </w:p>
    <w:p w14:paraId="665B5BF0" w14:textId="1120157D" w:rsidR="00CF4C60" w:rsidRPr="000D6A0C" w:rsidRDefault="00CF4C60"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 xml:space="preserve">　　また、契約書第</w:t>
      </w:r>
      <w:r w:rsidR="008C7F83" w:rsidRPr="000D6A0C">
        <w:rPr>
          <w:rFonts w:ascii="ＭＳ 明朝" w:hAnsi="ＭＳ 明朝" w:hint="eastAsia"/>
          <w:sz w:val="24"/>
        </w:rPr>
        <w:t>８</w:t>
      </w:r>
      <w:r w:rsidRPr="000D6A0C">
        <w:rPr>
          <w:rFonts w:ascii="ＭＳ 明朝" w:hAnsi="ＭＳ 明朝" w:hint="eastAsia"/>
          <w:sz w:val="24"/>
        </w:rPr>
        <w:t>条</w:t>
      </w:r>
      <w:r w:rsidR="00800237" w:rsidRPr="000D6A0C">
        <w:rPr>
          <w:rFonts w:ascii="ＭＳ 明朝" w:hAnsi="ＭＳ 明朝" w:hint="eastAsia"/>
          <w:sz w:val="24"/>
        </w:rPr>
        <w:t>第３項</w:t>
      </w:r>
      <w:r w:rsidRPr="000D6A0C">
        <w:rPr>
          <w:rFonts w:ascii="ＭＳ 明朝" w:hAnsi="ＭＳ 明朝" w:hint="eastAsia"/>
          <w:sz w:val="24"/>
        </w:rPr>
        <w:t>の規定により、委託費が支払対象月に該当しない月がある</w:t>
      </w:r>
      <w:r w:rsidR="00606960" w:rsidRPr="000D6A0C">
        <w:rPr>
          <w:rFonts w:ascii="ＭＳ 明朝" w:hAnsi="ＭＳ 明朝" w:hint="eastAsia"/>
          <w:sz w:val="24"/>
        </w:rPr>
        <w:t>場合には、当該月を支</w:t>
      </w:r>
      <w:r w:rsidR="00A757D3" w:rsidRPr="000D6A0C">
        <w:rPr>
          <w:rFonts w:ascii="ＭＳ 明朝" w:hAnsi="ＭＳ 明朝" w:hint="eastAsia"/>
          <w:sz w:val="24"/>
        </w:rPr>
        <w:t>払</w:t>
      </w:r>
      <w:r w:rsidR="00606960" w:rsidRPr="000D6A0C">
        <w:rPr>
          <w:rFonts w:ascii="ＭＳ 明朝" w:hAnsi="ＭＳ 明朝" w:hint="eastAsia"/>
          <w:sz w:val="24"/>
        </w:rPr>
        <w:t>対象月から除く</w:t>
      </w:r>
      <w:r w:rsidR="00800237" w:rsidRPr="000D6A0C">
        <w:rPr>
          <w:rFonts w:ascii="ＭＳ 明朝" w:hAnsi="ＭＳ 明朝" w:hint="eastAsia"/>
          <w:sz w:val="24"/>
        </w:rPr>
        <w:t>こととする。</w:t>
      </w:r>
    </w:p>
    <w:p w14:paraId="59E2FC59" w14:textId="77777777" w:rsidR="00F871BB"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３　乙は、経過日までの訓練受講修了者等の就職状況について、訓練受講修了者等からの書面の提出により把握のうえ、別に定める日までに「仕様書」の様式</w:t>
      </w:r>
      <w:r w:rsidR="001A19BE" w:rsidRPr="000D6A0C">
        <w:rPr>
          <w:rFonts w:ascii="ＭＳ 明朝" w:hAnsi="ＭＳ 明朝" w:hint="eastAsia"/>
          <w:sz w:val="24"/>
        </w:rPr>
        <w:t>４</w:t>
      </w:r>
      <w:r w:rsidRPr="000D6A0C">
        <w:rPr>
          <w:rFonts w:ascii="ＭＳ 明朝" w:hAnsi="ＭＳ 明朝" w:hint="eastAsia"/>
          <w:sz w:val="24"/>
        </w:rPr>
        <w:t>「就職支援業務終了報告書」に当該書面を添付のうえ甲に提出するものとする。</w:t>
      </w:r>
    </w:p>
    <w:p w14:paraId="73F7CD54" w14:textId="16E52578" w:rsidR="00F871BB"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４　甲は、前項の報告を受けた</w:t>
      </w:r>
      <w:r w:rsidR="00256B35" w:rsidRPr="000D6A0C">
        <w:rPr>
          <w:rFonts w:ascii="ＭＳ 明朝" w:hAnsi="ＭＳ 明朝" w:hint="eastAsia"/>
          <w:sz w:val="24"/>
        </w:rPr>
        <w:t>日から</w:t>
      </w:r>
      <w:r w:rsidR="00256B35" w:rsidRPr="000D6A0C">
        <w:rPr>
          <w:rFonts w:ascii="ＭＳ 明朝" w:hAnsi="ＭＳ 明朝"/>
          <w:sz w:val="24"/>
        </w:rPr>
        <w:t>15日以内</w:t>
      </w:r>
      <w:r w:rsidRPr="000D6A0C">
        <w:rPr>
          <w:rFonts w:ascii="ＭＳ 明朝" w:hAnsi="ＭＳ 明朝" w:hint="eastAsia"/>
          <w:sz w:val="24"/>
        </w:rPr>
        <w:t>に検査を行い、その結果を通知するものとする。</w:t>
      </w:r>
    </w:p>
    <w:p w14:paraId="048CF80B" w14:textId="77777777" w:rsidR="00F871BB"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５　乙は、前項の通知を受け、別表に定める「就職支援経費の</w:t>
      </w:r>
      <w:r w:rsidR="00F83CD2" w:rsidRPr="000D6A0C">
        <w:rPr>
          <w:rFonts w:ascii="ＭＳ 明朝" w:hAnsi="ＭＳ 明朝" w:hint="eastAsia"/>
          <w:sz w:val="24"/>
        </w:rPr>
        <w:t>変更</w:t>
      </w:r>
      <w:r w:rsidRPr="000D6A0C">
        <w:rPr>
          <w:rFonts w:ascii="ＭＳ 明朝" w:hAnsi="ＭＳ 明朝" w:hint="eastAsia"/>
          <w:sz w:val="24"/>
        </w:rPr>
        <w:t>」に基づき算定した結果、就職</w:t>
      </w:r>
      <w:r w:rsidRPr="000D6A0C">
        <w:rPr>
          <w:rFonts w:ascii="ＭＳ 明朝" w:hAnsi="ＭＳ 明朝" w:hint="eastAsia"/>
          <w:sz w:val="24"/>
        </w:rPr>
        <w:lastRenderedPageBreak/>
        <w:t>支援経費月額単価に減額がないとき、または減額が一部であるときは、</w:t>
      </w:r>
      <w:r w:rsidR="001A19BE" w:rsidRPr="000D6A0C">
        <w:rPr>
          <w:rFonts w:ascii="ＭＳ 明朝" w:hAnsi="ＭＳ 明朝" w:hint="eastAsia"/>
          <w:sz w:val="24"/>
        </w:rPr>
        <w:t>「仕様書」の様式７</w:t>
      </w:r>
      <w:r w:rsidRPr="000D6A0C">
        <w:rPr>
          <w:rFonts w:ascii="ＭＳ 明朝" w:hAnsi="ＭＳ 明朝" w:hint="eastAsia"/>
          <w:sz w:val="24"/>
        </w:rPr>
        <w:t>「就職支援経費請求書」を甲に提出するものとする。</w:t>
      </w:r>
    </w:p>
    <w:p w14:paraId="2F148075" w14:textId="77777777" w:rsidR="00F871BB"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６　甲は、乙が就職支援業務を適正に履行したことを確認したときは、乙からの適法な請求書を受理した日から</w:t>
      </w:r>
      <w:r w:rsidRPr="000D6A0C">
        <w:rPr>
          <w:rFonts w:ascii="ＭＳ 明朝" w:hAnsi="ＭＳ 明朝"/>
          <w:sz w:val="24"/>
        </w:rPr>
        <w:t>30日以内に就職支援経費を支払うものとする。</w:t>
      </w:r>
    </w:p>
    <w:p w14:paraId="4090E6C4" w14:textId="258FC62A" w:rsidR="00FB188C" w:rsidRPr="000D6A0C" w:rsidRDefault="007E767E" w:rsidP="007E767E">
      <w:pPr>
        <w:adjustRightInd w:val="0"/>
        <w:snapToGrid w:val="0"/>
        <w:spacing w:line="360" w:lineRule="auto"/>
        <w:ind w:left="222" w:hangingChars="100" w:hanging="222"/>
        <w:rPr>
          <w:rFonts w:ascii="ＭＳ 明朝" w:hAnsi="ＭＳ 明朝"/>
          <w:sz w:val="24"/>
        </w:rPr>
      </w:pPr>
      <w:bookmarkStart w:id="5" w:name="_Hlk34346534"/>
      <w:r w:rsidRPr="000D6A0C">
        <w:rPr>
          <w:rFonts w:ascii="ＭＳ 明朝" w:hAnsi="ＭＳ 明朝" w:hint="eastAsia"/>
          <w:sz w:val="24"/>
        </w:rPr>
        <w:t>７　甲の責に帰す理由により前項の規定による就職支援経費</w:t>
      </w:r>
      <w:r w:rsidR="00FB188C" w:rsidRPr="000D6A0C">
        <w:rPr>
          <w:rFonts w:ascii="ＭＳ 明朝" w:hAnsi="ＭＳ 明朝" w:hint="eastAsia"/>
          <w:sz w:val="24"/>
        </w:rPr>
        <w:t>の支払が遅れた場合には、乙は甲に対して</w:t>
      </w:r>
      <w:r w:rsidR="000E3444" w:rsidRPr="000D6A0C">
        <w:rPr>
          <w:rFonts w:ascii="ＭＳ 明朝" w:hAnsi="ＭＳ 明朝" w:hint="eastAsia"/>
          <w:sz w:val="24"/>
        </w:rPr>
        <w:t>前項の支払期限の日の翌日現在における政府契約の支払遅延防止等に関する法律第８条第１項の規定により財務大臣が決定した率による</w:t>
      </w:r>
      <w:r w:rsidR="00FB188C" w:rsidRPr="000D6A0C">
        <w:rPr>
          <w:rFonts w:ascii="ＭＳ 明朝" w:hAnsi="ＭＳ 明朝" w:hint="eastAsia"/>
          <w:sz w:val="24"/>
        </w:rPr>
        <w:t>遅滞利息の支払を請求することができる。</w:t>
      </w:r>
    </w:p>
    <w:p w14:paraId="6B095F2B" w14:textId="24AD821A" w:rsidR="00750673" w:rsidRPr="000D6A0C" w:rsidRDefault="00750673" w:rsidP="00750673">
      <w:pPr>
        <w:adjustRightInd w:val="0"/>
        <w:snapToGrid w:val="0"/>
        <w:spacing w:line="360" w:lineRule="auto"/>
        <w:ind w:left="282" w:hangingChars="127" w:hanging="282"/>
        <w:rPr>
          <w:rFonts w:ascii="ＭＳ 明朝" w:hAnsi="ＭＳ 明朝"/>
          <w:sz w:val="24"/>
        </w:rPr>
      </w:pPr>
      <w:r w:rsidRPr="000D6A0C">
        <w:rPr>
          <w:rFonts w:ascii="ＭＳ 明朝" w:hAnsi="ＭＳ 明朝" w:hint="eastAsia"/>
          <w:sz w:val="24"/>
        </w:rPr>
        <w:t>（</w:t>
      </w:r>
      <w:r w:rsidR="0001046E" w:rsidRPr="000D6A0C">
        <w:rPr>
          <w:rFonts w:ascii="ＭＳ 明朝" w:hAnsi="ＭＳ 明朝" w:hint="eastAsia"/>
          <w:sz w:val="24"/>
        </w:rPr>
        <w:t>デジタル訓練促進費</w:t>
      </w:r>
      <w:r w:rsidRPr="000D6A0C">
        <w:rPr>
          <w:rFonts w:ascii="ＭＳ 明朝" w:hAnsi="ＭＳ 明朝" w:hint="eastAsia"/>
          <w:sz w:val="24"/>
        </w:rPr>
        <w:t>の支払）</w:t>
      </w:r>
    </w:p>
    <w:p w14:paraId="3254615A" w14:textId="63640974" w:rsidR="004429E0" w:rsidRPr="000D6A0C" w:rsidRDefault="004429E0" w:rsidP="004429E0">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Pr="000D6A0C">
        <w:rPr>
          <w:rFonts w:ascii="ＭＳ 明朝" w:hAnsi="ＭＳ 明朝"/>
          <w:sz w:val="24"/>
        </w:rPr>
        <w:t>10条　甲は、乙に対して第1条に定める</w:t>
      </w:r>
      <w:r w:rsidR="00356E7B" w:rsidRPr="000D6A0C">
        <w:rPr>
          <w:rFonts w:ascii="ＭＳ 明朝" w:hAnsi="ＭＳ 明朝" w:hint="eastAsia"/>
          <w:sz w:val="24"/>
        </w:rPr>
        <w:t>委託</w:t>
      </w:r>
      <w:r w:rsidRPr="000D6A0C">
        <w:rPr>
          <w:rFonts w:ascii="ＭＳ 明朝" w:hAnsi="ＭＳ 明朝" w:hint="eastAsia"/>
          <w:sz w:val="24"/>
        </w:rPr>
        <w:t>業務のうち、デジタル訓練促進費にかかる業務の経費として、デジタル訓練促進費月額単価に訓練を実施した月に在籍した訓練受講修了者等の人数を乗じた額をデジタル訓練促進費として支払うものとする。</w:t>
      </w:r>
    </w:p>
    <w:p w14:paraId="6A277A5B" w14:textId="77777777" w:rsidR="004429E0" w:rsidRPr="000D6A0C" w:rsidRDefault="004429E0" w:rsidP="004429E0">
      <w:pPr>
        <w:adjustRightInd w:val="0"/>
        <w:snapToGrid w:val="0"/>
        <w:spacing w:line="360" w:lineRule="auto"/>
        <w:ind w:leftChars="114" w:left="219" w:firstLineChars="100" w:firstLine="222"/>
        <w:rPr>
          <w:rFonts w:ascii="ＭＳ 明朝" w:hAnsi="ＭＳ 明朝"/>
          <w:sz w:val="24"/>
        </w:rPr>
      </w:pPr>
      <w:r w:rsidRPr="000D6A0C">
        <w:rPr>
          <w:rFonts w:ascii="ＭＳ 明朝" w:hAnsi="ＭＳ 明朝" w:hint="eastAsia"/>
          <w:sz w:val="24"/>
        </w:rPr>
        <w:t>ただし、デジタル訓練促進費月額単価は別表に定める「デジタル訓練促進費の変更」に基づき変更となるものとする。</w:t>
      </w:r>
    </w:p>
    <w:p w14:paraId="078DEBE6" w14:textId="77777777" w:rsidR="004429E0" w:rsidRPr="000D6A0C" w:rsidRDefault="004429E0" w:rsidP="004429E0">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２　中途退校者等に係るデジタル訓練促進費月額単価の算定にあたっては、第８条第２項の取り扱いを準用する。</w:t>
      </w:r>
    </w:p>
    <w:p w14:paraId="6A9F8D2D" w14:textId="77777777" w:rsidR="004429E0" w:rsidRPr="000D6A0C" w:rsidRDefault="004429E0" w:rsidP="004429E0">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 xml:space="preserve">　　また、契約書第８条第３項の規定により、委託費が支払対象月に該当しない月がある場合には、当該月を支払対象月から除くこととする。</w:t>
      </w:r>
    </w:p>
    <w:p w14:paraId="05F7E126" w14:textId="77777777" w:rsidR="004429E0" w:rsidRPr="000D6A0C" w:rsidRDefault="004429E0" w:rsidP="004429E0">
      <w:pPr>
        <w:adjustRightInd w:val="0"/>
        <w:snapToGrid w:val="0"/>
        <w:spacing w:line="360" w:lineRule="auto"/>
        <w:ind w:left="222" w:hangingChars="100" w:hanging="222"/>
        <w:rPr>
          <w:rFonts w:ascii="ＭＳ 明朝" w:hAnsi="ＭＳ 明朝"/>
          <w:sz w:val="24"/>
        </w:rPr>
      </w:pPr>
      <w:r w:rsidRPr="001577CB">
        <w:rPr>
          <w:rFonts w:ascii="ＭＳ 明朝" w:hAnsi="ＭＳ 明朝" w:hint="eastAsia"/>
          <w:sz w:val="24"/>
        </w:rPr>
        <w:t>３</w:t>
      </w:r>
      <w:r w:rsidRPr="000D6A0C">
        <w:rPr>
          <w:rFonts w:ascii="ＭＳ 明朝" w:hAnsi="ＭＳ 明朝" w:hint="eastAsia"/>
          <w:sz w:val="24"/>
        </w:rPr>
        <w:t xml:space="preserve">　乙は、訓練業務終了後に訓練受講修了者等の資格取得および就職の状況について、訓練受講修了者等からの資格取得を証明する書類の写しの提出により把握のうえ、別に定める日までに「仕様書」の様式８「資格取得状況報告書・デジタル訓練促進費にかかる業務終了報告」に当該書類を添付のうえ甲に提出するものとする。</w:t>
      </w:r>
    </w:p>
    <w:p w14:paraId="11853491" w14:textId="77777777" w:rsidR="004429E0" w:rsidRPr="000D6A0C" w:rsidRDefault="004429E0" w:rsidP="004429E0">
      <w:pPr>
        <w:adjustRightInd w:val="0"/>
        <w:snapToGrid w:val="0"/>
        <w:spacing w:line="360" w:lineRule="auto"/>
        <w:ind w:left="222" w:hangingChars="100" w:hanging="222"/>
        <w:rPr>
          <w:rFonts w:ascii="ＭＳ 明朝" w:hAnsi="ＭＳ 明朝"/>
          <w:sz w:val="24"/>
        </w:rPr>
      </w:pPr>
      <w:r w:rsidRPr="001577CB">
        <w:rPr>
          <w:rFonts w:ascii="ＭＳ 明朝" w:hAnsi="ＭＳ 明朝" w:hint="eastAsia"/>
          <w:sz w:val="24"/>
        </w:rPr>
        <w:t>４</w:t>
      </w:r>
      <w:r w:rsidRPr="000D6A0C">
        <w:rPr>
          <w:rFonts w:ascii="ＭＳ 明朝" w:hAnsi="ＭＳ 明朝" w:hint="eastAsia"/>
          <w:sz w:val="24"/>
        </w:rPr>
        <w:t xml:space="preserve">　甲は、前項の報告を受けた日から</w:t>
      </w:r>
      <w:r w:rsidRPr="000D6A0C">
        <w:rPr>
          <w:rFonts w:ascii="ＭＳ 明朝" w:hAnsi="ＭＳ 明朝"/>
          <w:sz w:val="24"/>
        </w:rPr>
        <w:t>15日以内に検査を行い、その結果を通知するものとする。</w:t>
      </w:r>
    </w:p>
    <w:p w14:paraId="3E3E5646" w14:textId="53C1A796" w:rsidR="004429E0" w:rsidRPr="000D6A0C" w:rsidRDefault="004429E0" w:rsidP="004429E0">
      <w:pPr>
        <w:adjustRightInd w:val="0"/>
        <w:snapToGrid w:val="0"/>
        <w:spacing w:line="360" w:lineRule="auto"/>
        <w:ind w:left="222" w:hangingChars="100" w:hanging="222"/>
        <w:rPr>
          <w:rFonts w:ascii="ＭＳ 明朝" w:hAnsi="ＭＳ 明朝"/>
          <w:sz w:val="24"/>
        </w:rPr>
      </w:pPr>
      <w:r w:rsidRPr="001577CB">
        <w:rPr>
          <w:rFonts w:ascii="ＭＳ 明朝" w:hAnsi="ＭＳ 明朝" w:hint="eastAsia"/>
          <w:sz w:val="24"/>
        </w:rPr>
        <w:t>５</w:t>
      </w:r>
      <w:r w:rsidRPr="000D6A0C">
        <w:rPr>
          <w:rFonts w:ascii="ＭＳ 明朝" w:hAnsi="ＭＳ 明朝" w:hint="eastAsia"/>
          <w:sz w:val="24"/>
        </w:rPr>
        <w:t xml:space="preserve">　乙は、前項の通知を受け別表に定める「デジタル訓練促進費の変更」に基づき算定したデジタル訓練促進費月額単価に</w:t>
      </w:r>
      <w:r w:rsidR="002E691C" w:rsidRPr="000D6A0C">
        <w:rPr>
          <w:rFonts w:ascii="ＭＳ 明朝" w:hAnsi="ＭＳ 明朝" w:hint="eastAsia"/>
          <w:sz w:val="24"/>
        </w:rPr>
        <w:t>より</w:t>
      </w:r>
      <w:r w:rsidRPr="000D6A0C">
        <w:rPr>
          <w:rFonts w:ascii="ＭＳ 明朝" w:hAnsi="ＭＳ 明朝" w:hint="eastAsia"/>
          <w:sz w:val="24"/>
        </w:rPr>
        <w:t>「仕様書」の様式９「デジタル訓練促進費請求書」を甲に提出するものとする。</w:t>
      </w:r>
    </w:p>
    <w:p w14:paraId="78808CB9" w14:textId="77777777" w:rsidR="004429E0" w:rsidRPr="000D6A0C" w:rsidRDefault="004429E0" w:rsidP="004429E0">
      <w:pPr>
        <w:adjustRightInd w:val="0"/>
        <w:snapToGrid w:val="0"/>
        <w:spacing w:line="360" w:lineRule="auto"/>
        <w:ind w:left="222" w:hangingChars="100" w:hanging="222"/>
        <w:rPr>
          <w:rFonts w:ascii="ＭＳ 明朝" w:hAnsi="ＭＳ 明朝"/>
          <w:sz w:val="24"/>
        </w:rPr>
      </w:pPr>
      <w:r w:rsidRPr="001577CB">
        <w:rPr>
          <w:rFonts w:ascii="ＭＳ 明朝" w:hAnsi="ＭＳ 明朝" w:hint="eastAsia"/>
          <w:sz w:val="24"/>
        </w:rPr>
        <w:t>６</w:t>
      </w:r>
      <w:r w:rsidRPr="000D6A0C">
        <w:rPr>
          <w:rFonts w:ascii="ＭＳ 明朝" w:hAnsi="ＭＳ 明朝" w:hint="eastAsia"/>
          <w:sz w:val="24"/>
        </w:rPr>
        <w:t xml:space="preserve">　甲は、乙がデジタル訓練促進業務を適正に履行したことを確認したときは、乙からの適法な請求書を受理した日から</w:t>
      </w:r>
      <w:r w:rsidRPr="000D6A0C">
        <w:rPr>
          <w:rFonts w:ascii="ＭＳ 明朝" w:hAnsi="ＭＳ 明朝"/>
          <w:sz w:val="24"/>
        </w:rPr>
        <w:t>30日以内に</w:t>
      </w:r>
      <w:r w:rsidRPr="000D6A0C">
        <w:rPr>
          <w:rFonts w:ascii="ＭＳ 明朝" w:hAnsi="ＭＳ 明朝" w:hint="eastAsia"/>
          <w:sz w:val="24"/>
        </w:rPr>
        <w:t>デジタル訓練促進費</w:t>
      </w:r>
      <w:r w:rsidRPr="000D6A0C">
        <w:rPr>
          <w:rFonts w:ascii="ＭＳ 明朝" w:hAnsi="ＭＳ 明朝"/>
          <w:sz w:val="24"/>
        </w:rPr>
        <w:t>を支払うものとする。</w:t>
      </w:r>
    </w:p>
    <w:p w14:paraId="76A3987A" w14:textId="474716A2" w:rsidR="004429E0" w:rsidRPr="000D6A0C" w:rsidRDefault="004429E0" w:rsidP="004429E0">
      <w:pPr>
        <w:adjustRightInd w:val="0"/>
        <w:snapToGrid w:val="0"/>
        <w:spacing w:line="360" w:lineRule="auto"/>
        <w:ind w:left="222" w:hangingChars="100" w:hanging="222"/>
        <w:rPr>
          <w:rFonts w:ascii="ＭＳ 明朝" w:hAnsi="ＭＳ 明朝"/>
          <w:sz w:val="24"/>
        </w:rPr>
      </w:pPr>
      <w:r w:rsidRPr="001577CB">
        <w:rPr>
          <w:rFonts w:ascii="ＭＳ 明朝" w:hAnsi="ＭＳ 明朝" w:hint="eastAsia"/>
          <w:sz w:val="24"/>
        </w:rPr>
        <w:t>７</w:t>
      </w:r>
      <w:r w:rsidRPr="000D6A0C">
        <w:rPr>
          <w:rFonts w:ascii="ＭＳ 明朝" w:hAnsi="ＭＳ 明朝" w:hint="eastAsia"/>
          <w:sz w:val="24"/>
        </w:rPr>
        <w:t xml:space="preserve">　甲の責に帰す理由により前項の規定によるデジタル訓練促進費の支払が遅れた場合には、乙は甲に対して</w:t>
      </w:r>
      <w:r w:rsidR="000E3444" w:rsidRPr="000D6A0C">
        <w:rPr>
          <w:rFonts w:ascii="ＭＳ 明朝" w:hAnsi="ＭＳ 明朝" w:hint="eastAsia"/>
          <w:sz w:val="24"/>
        </w:rPr>
        <w:t>前項の支払期限の日の翌日現在における政府契約の支払遅延防止等に関する法律第８条第１項の規定により財務大臣が決定した率による</w:t>
      </w:r>
      <w:r w:rsidRPr="000D6A0C">
        <w:rPr>
          <w:rFonts w:ascii="ＭＳ 明朝" w:hAnsi="ＭＳ 明朝" w:hint="eastAsia"/>
          <w:sz w:val="24"/>
        </w:rPr>
        <w:t>遅滞利息の支払を請求することができる。</w:t>
      </w:r>
    </w:p>
    <w:bookmarkEnd w:id="5"/>
    <w:p w14:paraId="11F1B403"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（業務完了報告）</w:t>
      </w:r>
    </w:p>
    <w:p w14:paraId="0093A385" w14:textId="36BDE8C9" w:rsidR="00A85675" w:rsidRPr="000D6A0C" w:rsidRDefault="00F871BB" w:rsidP="007E767E">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1</w:t>
      </w:r>
      <w:r w:rsidR="008C7F83" w:rsidRPr="000D6A0C">
        <w:rPr>
          <w:rFonts w:ascii="ＭＳ 明朝" w:hAnsi="ＭＳ 明朝"/>
          <w:sz w:val="24"/>
        </w:rPr>
        <w:t>1</w:t>
      </w:r>
      <w:r w:rsidRPr="000D6A0C">
        <w:rPr>
          <w:rFonts w:ascii="ＭＳ 明朝" w:hAnsi="ＭＳ 明朝" w:hint="eastAsia"/>
          <w:sz w:val="24"/>
        </w:rPr>
        <w:t>条　乙は、委託業務を完了したときは、「仕様書」の様式</w:t>
      </w:r>
      <w:r w:rsidR="001A19BE" w:rsidRPr="000D6A0C">
        <w:rPr>
          <w:rFonts w:ascii="ＭＳ 明朝" w:hAnsi="ＭＳ 明朝" w:hint="eastAsia"/>
          <w:sz w:val="24"/>
        </w:rPr>
        <w:t>５</w:t>
      </w:r>
      <w:r w:rsidRPr="000D6A0C">
        <w:rPr>
          <w:rFonts w:ascii="ＭＳ 明朝" w:hAnsi="ＭＳ 明朝" w:hint="eastAsia"/>
          <w:sz w:val="24"/>
        </w:rPr>
        <w:t>「委託業務完了報告書」を遅滞な</w:t>
      </w:r>
      <w:r w:rsidRPr="000D6A0C">
        <w:rPr>
          <w:rFonts w:ascii="ＭＳ 明朝" w:hAnsi="ＭＳ 明朝" w:hint="eastAsia"/>
          <w:sz w:val="24"/>
        </w:rPr>
        <w:lastRenderedPageBreak/>
        <w:t>く甲に提出し、検査を受けなければならない。</w:t>
      </w:r>
    </w:p>
    <w:p w14:paraId="3AF4E348" w14:textId="1F8A65CA" w:rsidR="007E767E" w:rsidRPr="000D6A0C" w:rsidRDefault="007E767E" w:rsidP="007E767E">
      <w:pPr>
        <w:adjustRightInd w:val="0"/>
        <w:snapToGrid w:val="0"/>
        <w:spacing w:line="360" w:lineRule="auto"/>
        <w:ind w:left="222" w:hangingChars="100" w:hanging="222"/>
        <w:rPr>
          <w:rFonts w:ascii="ＭＳ 明朝" w:hAnsi="ＭＳ 明朝"/>
          <w:sz w:val="24"/>
        </w:rPr>
      </w:pPr>
      <w:bookmarkStart w:id="6" w:name="_Hlk34346602"/>
      <w:r w:rsidRPr="000D6A0C">
        <w:rPr>
          <w:rFonts w:ascii="ＭＳ 明朝" w:hAnsi="ＭＳ 明朝" w:hint="eastAsia"/>
          <w:sz w:val="24"/>
        </w:rPr>
        <w:t>２　甲は、乙から前項の業務完了報告書の提出があった</w:t>
      </w:r>
      <w:r w:rsidR="00E54406" w:rsidRPr="000D6A0C">
        <w:rPr>
          <w:rFonts w:ascii="ＭＳ 明朝" w:hAnsi="ＭＳ 明朝" w:hint="eastAsia"/>
          <w:sz w:val="24"/>
        </w:rPr>
        <w:t>日から</w:t>
      </w:r>
      <w:r w:rsidR="00E54406" w:rsidRPr="000D6A0C">
        <w:rPr>
          <w:rFonts w:ascii="ＭＳ 明朝" w:hAnsi="ＭＳ 明朝"/>
          <w:sz w:val="24"/>
        </w:rPr>
        <w:t>15日以内</w:t>
      </w:r>
      <w:r w:rsidRPr="000D6A0C">
        <w:rPr>
          <w:rFonts w:ascii="ＭＳ 明朝" w:hAnsi="ＭＳ 明朝" w:hint="eastAsia"/>
          <w:sz w:val="24"/>
        </w:rPr>
        <w:t>に検査を行う。</w:t>
      </w:r>
    </w:p>
    <w:bookmarkEnd w:id="6"/>
    <w:p w14:paraId="5FC02350"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（委託業務の報告および調査等）</w:t>
      </w:r>
    </w:p>
    <w:p w14:paraId="6917976A" w14:textId="71425FDD" w:rsidR="00F871BB" w:rsidRPr="000D6A0C" w:rsidRDefault="00F871BB" w:rsidP="000614E0">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1</w:t>
      </w:r>
      <w:r w:rsidR="008C7F83" w:rsidRPr="000D6A0C">
        <w:rPr>
          <w:rFonts w:ascii="ＭＳ 明朝" w:hAnsi="ＭＳ 明朝"/>
          <w:sz w:val="24"/>
        </w:rPr>
        <w:t>2</w:t>
      </w:r>
      <w:r w:rsidRPr="000D6A0C">
        <w:rPr>
          <w:rFonts w:ascii="ＭＳ 明朝" w:hAnsi="ＭＳ 明朝" w:hint="eastAsia"/>
          <w:sz w:val="24"/>
        </w:rPr>
        <w:t>条　乙は、甲に対して「仕様書」の別紙</w:t>
      </w:r>
      <w:r w:rsidR="0000188B" w:rsidRPr="000D6A0C">
        <w:rPr>
          <w:rFonts w:ascii="ＭＳ 明朝" w:hAnsi="ＭＳ 明朝" w:hint="eastAsia"/>
          <w:sz w:val="24"/>
        </w:rPr>
        <w:t>３</w:t>
      </w:r>
      <w:r w:rsidRPr="000D6A0C">
        <w:rPr>
          <w:rFonts w:ascii="ＭＳ 明朝" w:hAnsi="ＭＳ 明朝" w:hint="eastAsia"/>
          <w:sz w:val="24"/>
        </w:rPr>
        <w:t>に定める「委託</w:t>
      </w:r>
      <w:r w:rsidR="0095727A" w:rsidRPr="000D6A0C">
        <w:rPr>
          <w:rFonts w:ascii="ＭＳ 明朝" w:hAnsi="ＭＳ 明朝" w:hint="eastAsia"/>
          <w:sz w:val="24"/>
        </w:rPr>
        <w:t>業務</w:t>
      </w:r>
      <w:r w:rsidRPr="000D6A0C">
        <w:rPr>
          <w:rFonts w:ascii="ＭＳ 明朝" w:hAnsi="ＭＳ 明朝" w:hint="eastAsia"/>
          <w:sz w:val="24"/>
        </w:rPr>
        <w:t>の実施に伴う業務」に関する報告および就職支援の実施状況に関する報告を行わなければならない。</w:t>
      </w:r>
    </w:p>
    <w:p w14:paraId="4918B82A" w14:textId="77777777" w:rsidR="00F871BB"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２　甲は、必要と認めるときは、乙に対して委託業務の処理状況につき調査をし、または報告を求めることができる。</w:t>
      </w:r>
    </w:p>
    <w:p w14:paraId="545E0A5C" w14:textId="77777777" w:rsidR="00F814E6" w:rsidRPr="000D6A0C" w:rsidRDefault="00F871BB" w:rsidP="00F814E6">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３　乙は、甲の行う運営状況および実施状況の調査を正当な理由がなく拒み、妨げ、若しくは忌避してはならない。</w:t>
      </w:r>
    </w:p>
    <w:p w14:paraId="36C042DD"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（委託業務の中止等）</w:t>
      </w:r>
    </w:p>
    <w:p w14:paraId="6CEFE396" w14:textId="20047C10" w:rsidR="004014B5" w:rsidRPr="000D6A0C" w:rsidRDefault="00F871BB" w:rsidP="00897FE8">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1</w:t>
      </w:r>
      <w:r w:rsidR="008C7F83" w:rsidRPr="000D6A0C">
        <w:rPr>
          <w:rFonts w:ascii="ＭＳ 明朝" w:hAnsi="ＭＳ 明朝"/>
          <w:sz w:val="24"/>
        </w:rPr>
        <w:t>3</w:t>
      </w:r>
      <w:r w:rsidRPr="000D6A0C">
        <w:rPr>
          <w:rFonts w:ascii="ＭＳ 明朝" w:hAnsi="ＭＳ 明朝" w:hint="eastAsia"/>
          <w:sz w:val="24"/>
        </w:rPr>
        <w:t xml:space="preserve">条　</w:t>
      </w:r>
      <w:bookmarkStart w:id="7" w:name="_Hlk34343697"/>
      <w:r w:rsidR="004014B5" w:rsidRPr="000D6A0C">
        <w:rPr>
          <w:rFonts w:ascii="ＭＳ 明朝" w:hAnsi="ＭＳ 明朝" w:hint="eastAsia"/>
          <w:sz w:val="24"/>
        </w:rPr>
        <w:t>甲は、必要のあるときは、本契約の内容を変更</w:t>
      </w:r>
      <w:r w:rsidR="000E7AA8" w:rsidRPr="000D6A0C">
        <w:rPr>
          <w:rFonts w:ascii="ＭＳ 明朝" w:hAnsi="ＭＳ 明朝" w:hint="eastAsia"/>
          <w:sz w:val="24"/>
        </w:rPr>
        <w:t>す</w:t>
      </w:r>
      <w:r w:rsidR="004014B5" w:rsidRPr="000D6A0C">
        <w:rPr>
          <w:rFonts w:ascii="ＭＳ 明朝" w:hAnsi="ＭＳ 明朝" w:hint="eastAsia"/>
          <w:sz w:val="24"/>
        </w:rPr>
        <w:t>ることができる。この場合において、</w:t>
      </w:r>
      <w:r w:rsidR="000E3444" w:rsidRPr="000D6A0C">
        <w:rPr>
          <w:rFonts w:ascii="ＭＳ 明朝" w:hAnsi="ＭＳ 明朝" w:hint="eastAsia"/>
          <w:sz w:val="24"/>
        </w:rPr>
        <w:t>履行</w:t>
      </w:r>
      <w:r w:rsidR="004014B5" w:rsidRPr="000D6A0C">
        <w:rPr>
          <w:rFonts w:ascii="ＭＳ 明朝" w:hAnsi="ＭＳ 明朝" w:hint="eastAsia"/>
          <w:sz w:val="24"/>
        </w:rPr>
        <w:t>期間、委託料その他の契約条件を変更する場合は、甲乙協議の上、書面によってこれを決めるものとする。</w:t>
      </w:r>
    </w:p>
    <w:p w14:paraId="49FAEB1A" w14:textId="77777777" w:rsidR="004014B5" w:rsidRPr="000D6A0C" w:rsidRDefault="004014B5" w:rsidP="00322959">
      <w:pPr>
        <w:adjustRightInd w:val="0"/>
        <w:snapToGrid w:val="0"/>
        <w:spacing w:line="360" w:lineRule="auto"/>
        <w:rPr>
          <w:rFonts w:ascii="ＭＳ 明朝" w:hAnsi="ＭＳ 明朝"/>
          <w:sz w:val="24"/>
        </w:rPr>
      </w:pPr>
      <w:r w:rsidRPr="000D6A0C">
        <w:rPr>
          <w:rFonts w:ascii="ＭＳ 明朝" w:hAnsi="ＭＳ 明朝" w:hint="eastAsia"/>
          <w:sz w:val="24"/>
        </w:rPr>
        <w:t>２　前項の場合において、乙が損害を受けるときは、甲はその損害を賠償しなければならない。</w:t>
      </w:r>
    </w:p>
    <w:p w14:paraId="3A1A16CB" w14:textId="77777777" w:rsidR="004014B5" w:rsidRPr="000D6A0C" w:rsidRDefault="004014B5" w:rsidP="00322959">
      <w:pPr>
        <w:adjustRightInd w:val="0"/>
        <w:snapToGrid w:val="0"/>
        <w:spacing w:line="360" w:lineRule="auto"/>
        <w:rPr>
          <w:rFonts w:ascii="ＭＳ 明朝" w:hAnsi="ＭＳ 明朝"/>
          <w:sz w:val="24"/>
        </w:rPr>
      </w:pPr>
      <w:r w:rsidRPr="000D6A0C">
        <w:rPr>
          <w:rFonts w:ascii="ＭＳ 明朝" w:hAnsi="ＭＳ 明朝" w:hint="eastAsia"/>
          <w:sz w:val="24"/>
        </w:rPr>
        <w:t>３　前項の賠償額は甲乙協議して定める。</w:t>
      </w:r>
    </w:p>
    <w:bookmarkEnd w:id="7"/>
    <w:p w14:paraId="15E93520" w14:textId="77777777" w:rsidR="00897FE8" w:rsidRPr="000D6A0C" w:rsidRDefault="00897FE8" w:rsidP="0057656C">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４　乙は、委託業務の内容を変更しようとするとき、または受託業務を中止しようとするときは、その事由および経過を記載した書面を甲に提出し、甲の指示を受けなければならない。</w:t>
      </w:r>
    </w:p>
    <w:p w14:paraId="2EA7DC20" w14:textId="77777777" w:rsidR="00897FE8" w:rsidRPr="000D6A0C" w:rsidRDefault="00897FE8" w:rsidP="0057656C">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５　甲は、前項の書面の提出があったときは、乙と協議の上、必要に応じて契約の解除または一部の変更を行うものとする。</w:t>
      </w:r>
    </w:p>
    <w:p w14:paraId="78B486BF"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w:t>
      </w:r>
      <w:bookmarkStart w:id="8" w:name="_Hlk34346779"/>
      <w:r w:rsidRPr="000D6A0C">
        <w:rPr>
          <w:rFonts w:ascii="ＭＳ 明朝" w:hAnsi="ＭＳ 明朝" w:hint="eastAsia"/>
          <w:sz w:val="24"/>
        </w:rPr>
        <w:t>（</w:t>
      </w:r>
      <w:r w:rsidR="004014B5" w:rsidRPr="000D6A0C">
        <w:rPr>
          <w:rFonts w:ascii="ＭＳ 明朝" w:hAnsi="ＭＳ 明朝" w:hint="eastAsia"/>
          <w:sz w:val="24"/>
        </w:rPr>
        <w:t>甲</w:t>
      </w:r>
      <w:r w:rsidRPr="000D6A0C">
        <w:rPr>
          <w:rFonts w:ascii="ＭＳ 明朝" w:hAnsi="ＭＳ 明朝" w:hint="eastAsia"/>
          <w:sz w:val="24"/>
        </w:rPr>
        <w:t>の解除</w:t>
      </w:r>
      <w:r w:rsidR="004014B5" w:rsidRPr="000D6A0C">
        <w:rPr>
          <w:rFonts w:ascii="ＭＳ 明朝" w:hAnsi="ＭＳ 明朝" w:hint="eastAsia"/>
          <w:sz w:val="24"/>
        </w:rPr>
        <w:t>権</w:t>
      </w:r>
      <w:r w:rsidRPr="000D6A0C">
        <w:rPr>
          <w:rFonts w:ascii="ＭＳ 明朝" w:hAnsi="ＭＳ 明朝" w:hint="eastAsia"/>
          <w:sz w:val="24"/>
        </w:rPr>
        <w:t>）</w:t>
      </w:r>
    </w:p>
    <w:bookmarkEnd w:id="8"/>
    <w:p w14:paraId="40A24665" w14:textId="36408076" w:rsidR="007E767E" w:rsidRPr="000D6A0C" w:rsidRDefault="00F871BB" w:rsidP="007E767E">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1</w:t>
      </w:r>
      <w:r w:rsidR="008C7F83" w:rsidRPr="000D6A0C">
        <w:rPr>
          <w:rFonts w:ascii="ＭＳ 明朝" w:hAnsi="ＭＳ 明朝"/>
          <w:sz w:val="24"/>
        </w:rPr>
        <w:t>4</w:t>
      </w:r>
      <w:r w:rsidRPr="000D6A0C">
        <w:rPr>
          <w:rFonts w:ascii="ＭＳ 明朝" w:hAnsi="ＭＳ 明朝" w:hint="eastAsia"/>
          <w:sz w:val="24"/>
        </w:rPr>
        <w:t>条</w:t>
      </w:r>
      <w:r w:rsidRPr="000D6A0C">
        <w:rPr>
          <w:rFonts w:ascii="ＭＳ 明朝" w:hAnsi="ＭＳ 明朝"/>
          <w:sz w:val="24"/>
        </w:rPr>
        <w:t xml:space="preserve">  </w:t>
      </w:r>
      <w:r w:rsidRPr="000D6A0C">
        <w:rPr>
          <w:rFonts w:ascii="ＭＳ 明朝" w:hAnsi="ＭＳ 明朝" w:hint="eastAsia"/>
          <w:sz w:val="24"/>
        </w:rPr>
        <w:t>甲は、乙が次の各号のいずれかに該当するときは、乙に対し、業務委託料の支払いを停止し、支払った業務委託料の全部もしくは一部を返還させ、または契約を解除することができる。</w:t>
      </w:r>
    </w:p>
    <w:p w14:paraId="2C737805" w14:textId="638CEDBB" w:rsidR="00F871BB" w:rsidRPr="000D6A0C" w:rsidRDefault="007E767E" w:rsidP="00897FE8">
      <w:pPr>
        <w:adjustRightInd w:val="0"/>
        <w:snapToGrid w:val="0"/>
        <w:spacing w:line="360" w:lineRule="auto"/>
        <w:ind w:leftChars="100" w:left="414" w:hangingChars="100" w:hanging="222"/>
        <w:rPr>
          <w:rFonts w:ascii="ＭＳ 明朝" w:hAnsi="ＭＳ 明朝"/>
          <w:sz w:val="24"/>
        </w:rPr>
      </w:pPr>
      <w:r w:rsidRPr="000D6A0C">
        <w:rPr>
          <w:rFonts w:ascii="ＭＳ 明朝" w:hAnsi="ＭＳ 明朝" w:hint="eastAsia"/>
          <w:sz w:val="24"/>
        </w:rPr>
        <w:t>（１）</w:t>
      </w:r>
      <w:bookmarkStart w:id="9" w:name="_Hlk34346847"/>
      <w:r w:rsidR="000E3444" w:rsidRPr="000D6A0C">
        <w:rPr>
          <w:rFonts w:ascii="ＭＳ 明朝" w:hAnsi="ＭＳ 明朝" w:hint="eastAsia"/>
          <w:sz w:val="24"/>
        </w:rPr>
        <w:t>契約の履行期間</w:t>
      </w:r>
      <w:r w:rsidRPr="000D6A0C">
        <w:rPr>
          <w:rFonts w:ascii="ＭＳ 明朝" w:hAnsi="ＭＳ 明朝" w:hint="eastAsia"/>
          <w:sz w:val="24"/>
        </w:rPr>
        <w:t>内に契約を履行する見込みがないと認めるとき。</w:t>
      </w:r>
      <w:bookmarkEnd w:id="9"/>
    </w:p>
    <w:p w14:paraId="64D01DCC" w14:textId="77777777" w:rsidR="007E767E" w:rsidRPr="000D6A0C" w:rsidRDefault="007E767E" w:rsidP="00897FE8">
      <w:pPr>
        <w:adjustRightInd w:val="0"/>
        <w:snapToGrid w:val="0"/>
        <w:spacing w:line="360" w:lineRule="auto"/>
        <w:ind w:leftChars="100" w:left="637" w:hangingChars="200" w:hanging="445"/>
        <w:rPr>
          <w:rFonts w:ascii="ＭＳ 明朝" w:hAnsi="ＭＳ 明朝"/>
          <w:sz w:val="24"/>
        </w:rPr>
      </w:pPr>
      <w:bookmarkStart w:id="10" w:name="_Hlk34346867"/>
      <w:r w:rsidRPr="000D6A0C">
        <w:rPr>
          <w:rFonts w:ascii="ＭＳ 明朝" w:hAnsi="ＭＳ 明朝" w:hint="eastAsia"/>
          <w:sz w:val="24"/>
        </w:rPr>
        <w:t>（２）正当な理由がなく地方自治法（昭和</w:t>
      </w:r>
      <w:r w:rsidRPr="000D6A0C">
        <w:rPr>
          <w:rFonts w:ascii="ＭＳ 明朝" w:hAnsi="ＭＳ 明朝"/>
          <w:sz w:val="24"/>
        </w:rPr>
        <w:t>22年法律第67号）第234条の２第１項の規定による監督または検査の執行を妨げたとき。</w:t>
      </w:r>
    </w:p>
    <w:bookmarkEnd w:id="10"/>
    <w:p w14:paraId="1F140DFA" w14:textId="77777777" w:rsidR="00F871BB" w:rsidRPr="000D6A0C" w:rsidRDefault="00F871BB" w:rsidP="00322959">
      <w:pPr>
        <w:adjustRightInd w:val="0"/>
        <w:snapToGrid w:val="0"/>
        <w:spacing w:line="360" w:lineRule="auto"/>
        <w:ind w:left="667" w:hangingChars="300" w:hanging="667"/>
        <w:rPr>
          <w:rFonts w:ascii="ＭＳ 明朝" w:hAnsi="ＭＳ 明朝"/>
          <w:sz w:val="24"/>
        </w:rPr>
      </w:pPr>
      <w:r w:rsidRPr="000D6A0C" w:rsidDel="000E7AA8">
        <w:rPr>
          <w:rFonts w:ascii="ＭＳ 明朝" w:hAnsi="ＭＳ 明朝" w:hint="eastAsia"/>
          <w:sz w:val="24"/>
        </w:rPr>
        <w:t xml:space="preserve">　（</w:t>
      </w:r>
      <w:r w:rsidR="007E767E" w:rsidRPr="000D6A0C">
        <w:rPr>
          <w:rFonts w:ascii="ＭＳ 明朝" w:hAnsi="ＭＳ 明朝" w:hint="eastAsia"/>
          <w:sz w:val="24"/>
        </w:rPr>
        <w:t>３</w:t>
      </w:r>
      <w:r w:rsidRPr="000D6A0C" w:rsidDel="000E7AA8">
        <w:rPr>
          <w:rFonts w:ascii="ＭＳ 明朝" w:hAnsi="ＭＳ 明朝" w:hint="eastAsia"/>
          <w:sz w:val="24"/>
        </w:rPr>
        <w:t>）</w:t>
      </w:r>
      <w:r w:rsidR="00E85CAD" w:rsidRPr="000D6A0C" w:rsidDel="000E7AA8">
        <w:rPr>
          <w:rFonts w:ascii="ＭＳ 明朝" w:hAnsi="ＭＳ 明朝" w:hint="eastAsia"/>
          <w:sz w:val="24"/>
        </w:rPr>
        <w:t>著作権法違反等、</w:t>
      </w:r>
      <w:r w:rsidRPr="000D6A0C" w:rsidDel="000E7AA8">
        <w:rPr>
          <w:rFonts w:ascii="ＭＳ 明朝" w:hAnsi="ＭＳ 明朝" w:hint="eastAsia"/>
          <w:sz w:val="24"/>
        </w:rPr>
        <w:t>この受託訓練の実施に係る基本的な部分において関係法令に違反し処罰の対象または損害賠償の対象となったとき</w:t>
      </w:r>
      <w:r w:rsidR="00760A36" w:rsidRPr="000D6A0C" w:rsidDel="000E7AA8">
        <w:rPr>
          <w:rFonts w:ascii="ＭＳ 明朝" w:hAnsi="ＭＳ 明朝" w:hint="eastAsia"/>
          <w:sz w:val="24"/>
        </w:rPr>
        <w:t>。</w:t>
      </w:r>
    </w:p>
    <w:p w14:paraId="5F68F4C1" w14:textId="77777777" w:rsidR="00F871BB" w:rsidRPr="000D6A0C" w:rsidRDefault="00F871BB" w:rsidP="00322959">
      <w:pPr>
        <w:adjustRightInd w:val="0"/>
        <w:snapToGrid w:val="0"/>
        <w:spacing w:line="360" w:lineRule="auto"/>
        <w:ind w:left="667" w:hangingChars="300" w:hanging="667"/>
        <w:rPr>
          <w:rFonts w:ascii="ＭＳ 明朝" w:hAnsi="ＭＳ 明朝"/>
          <w:sz w:val="24"/>
        </w:rPr>
      </w:pPr>
      <w:r w:rsidRPr="000D6A0C">
        <w:rPr>
          <w:rFonts w:ascii="ＭＳ 明朝" w:hAnsi="ＭＳ 明朝" w:hint="eastAsia"/>
          <w:sz w:val="24"/>
        </w:rPr>
        <w:t xml:space="preserve">　（</w:t>
      </w:r>
      <w:r w:rsidR="007E767E" w:rsidRPr="000D6A0C">
        <w:rPr>
          <w:rFonts w:ascii="ＭＳ 明朝" w:hAnsi="ＭＳ 明朝" w:hint="eastAsia"/>
          <w:sz w:val="24"/>
        </w:rPr>
        <w:t>４</w:t>
      </w:r>
      <w:r w:rsidRPr="000D6A0C">
        <w:rPr>
          <w:rFonts w:ascii="ＭＳ 明朝" w:hAnsi="ＭＳ 明朝" w:hint="eastAsia"/>
          <w:sz w:val="24"/>
        </w:rPr>
        <w:t>）税法違反等、公序良俗に違反し、社会通念上、この受託訓練を実施することがふさわしくないと甲が判断したとき</w:t>
      </w:r>
      <w:r w:rsidR="00760A36" w:rsidRPr="000D6A0C">
        <w:rPr>
          <w:rFonts w:ascii="ＭＳ 明朝" w:hAnsi="ＭＳ 明朝" w:hint="eastAsia"/>
          <w:sz w:val="24"/>
        </w:rPr>
        <w:t>。</w:t>
      </w:r>
    </w:p>
    <w:p w14:paraId="20CAFFF4" w14:textId="2989DA54" w:rsidR="0067080E" w:rsidRPr="000D6A0C" w:rsidRDefault="0067080E" w:rsidP="0067080E">
      <w:pPr>
        <w:overflowPunct w:val="0"/>
        <w:snapToGrid w:val="0"/>
        <w:spacing w:line="440" w:lineRule="exact"/>
        <w:ind w:left="720" w:hangingChars="324" w:hanging="720"/>
        <w:jc w:val="left"/>
        <w:textAlignment w:val="baseline"/>
        <w:rPr>
          <w:rFonts w:ascii="ＭＳ 明朝" w:hAnsi="Times New Roman"/>
          <w:kern w:val="0"/>
          <w:sz w:val="24"/>
        </w:rPr>
      </w:pPr>
      <w:r w:rsidRPr="000D6A0C">
        <w:rPr>
          <w:rFonts w:ascii="ＭＳ 明朝" w:hAnsi="ＭＳ 明朝" w:cs="ＭＳ 明朝" w:hint="eastAsia"/>
          <w:kern w:val="0"/>
          <w:sz w:val="24"/>
        </w:rPr>
        <w:t xml:space="preserve">　（５）第９条第３項の規定による訓練受講修了者等の就職状況報告</w:t>
      </w:r>
      <w:r w:rsidRPr="001577CB">
        <w:rPr>
          <w:rFonts w:ascii="ＭＳ 明朝" w:hAnsi="ＭＳ 明朝" w:cs="ＭＳ 明朝"/>
          <w:kern w:val="0"/>
          <w:sz w:val="24"/>
        </w:rPr>
        <w:t>および第１０条第</w:t>
      </w:r>
      <w:r w:rsidR="000D6A0C" w:rsidRPr="001577CB">
        <w:rPr>
          <w:rFonts w:ascii="ＭＳ 明朝" w:hAnsi="ＭＳ 明朝" w:cs="ＭＳ 明朝" w:hint="eastAsia"/>
          <w:kern w:val="0"/>
          <w:sz w:val="24"/>
        </w:rPr>
        <w:t>３</w:t>
      </w:r>
      <w:r w:rsidRPr="001577CB">
        <w:rPr>
          <w:rFonts w:ascii="ＭＳ 明朝" w:hAnsi="ＭＳ 明朝" w:cs="ＭＳ 明朝"/>
          <w:kern w:val="0"/>
          <w:sz w:val="24"/>
        </w:rPr>
        <w:t>項の規定による</w:t>
      </w:r>
      <w:r w:rsidRPr="001577CB">
        <w:rPr>
          <w:rFonts w:ascii="ＭＳ 明朝" w:hAnsi="ＭＳ 明朝" w:cs="ＭＳ 明朝" w:hint="eastAsia"/>
          <w:kern w:val="0"/>
          <w:sz w:val="24"/>
        </w:rPr>
        <w:t>訓練受講修了者等の資格取得</w:t>
      </w:r>
      <w:r w:rsidRPr="001577CB">
        <w:rPr>
          <w:rFonts w:ascii="ＭＳ 明朝" w:hAnsi="ＭＳ 明朝" w:cs="ＭＳ 明朝"/>
          <w:kern w:val="0"/>
          <w:sz w:val="24"/>
        </w:rPr>
        <w:t>状況報告</w:t>
      </w:r>
      <w:r w:rsidRPr="000D6A0C">
        <w:rPr>
          <w:rFonts w:ascii="ＭＳ 明朝" w:hAnsi="ＭＳ 明朝" w:cs="ＭＳ 明朝" w:hint="eastAsia"/>
          <w:kern w:val="0"/>
          <w:sz w:val="24"/>
        </w:rPr>
        <w:t>に関して虚偽の報告をしたとき。</w:t>
      </w:r>
    </w:p>
    <w:p w14:paraId="1EC88013" w14:textId="77777777" w:rsidR="00F871BB" w:rsidRPr="000D6A0C" w:rsidRDefault="00F871BB" w:rsidP="001577CB">
      <w:pPr>
        <w:adjustRightInd w:val="0"/>
        <w:snapToGrid w:val="0"/>
        <w:spacing w:beforeLines="50" w:before="143" w:line="360" w:lineRule="auto"/>
        <w:ind w:firstLineChars="100" w:firstLine="222"/>
        <w:rPr>
          <w:rFonts w:ascii="ＭＳ 明朝" w:hAnsi="ＭＳ 明朝"/>
          <w:sz w:val="24"/>
        </w:rPr>
      </w:pPr>
      <w:r w:rsidRPr="000D6A0C">
        <w:rPr>
          <w:rFonts w:ascii="ＭＳ 明朝" w:hAnsi="ＭＳ 明朝" w:hint="eastAsia"/>
          <w:sz w:val="24"/>
        </w:rPr>
        <w:t>（</w:t>
      </w:r>
      <w:r w:rsidR="007E767E" w:rsidRPr="000D6A0C">
        <w:rPr>
          <w:rFonts w:ascii="ＭＳ 明朝" w:hAnsi="ＭＳ 明朝" w:hint="eastAsia"/>
          <w:sz w:val="24"/>
        </w:rPr>
        <w:t>６</w:t>
      </w:r>
      <w:r w:rsidRPr="000D6A0C">
        <w:rPr>
          <w:rFonts w:ascii="ＭＳ 明朝" w:hAnsi="ＭＳ 明朝" w:hint="eastAsia"/>
          <w:sz w:val="24"/>
        </w:rPr>
        <w:t>）この委託業務を継続する意思がないと甲が認めたとき</w:t>
      </w:r>
      <w:r w:rsidR="00760A36" w:rsidRPr="000D6A0C">
        <w:rPr>
          <w:rFonts w:ascii="ＭＳ 明朝" w:hAnsi="ＭＳ 明朝" w:hint="eastAsia"/>
          <w:sz w:val="24"/>
        </w:rPr>
        <w:t>。</w:t>
      </w:r>
    </w:p>
    <w:p w14:paraId="0CE60B55" w14:textId="77777777" w:rsidR="00F871BB" w:rsidRPr="000D6A0C" w:rsidRDefault="00F871BB" w:rsidP="00322959">
      <w:pPr>
        <w:adjustRightInd w:val="0"/>
        <w:snapToGrid w:val="0"/>
        <w:spacing w:line="360" w:lineRule="auto"/>
        <w:ind w:left="667" w:hangingChars="300" w:hanging="667"/>
        <w:rPr>
          <w:rFonts w:ascii="ＭＳ 明朝" w:hAnsi="ＭＳ 明朝"/>
          <w:sz w:val="24"/>
        </w:rPr>
      </w:pPr>
      <w:r w:rsidRPr="000D6A0C">
        <w:rPr>
          <w:rFonts w:ascii="ＭＳ 明朝" w:hAnsi="ＭＳ 明朝" w:hint="eastAsia"/>
          <w:sz w:val="24"/>
        </w:rPr>
        <w:lastRenderedPageBreak/>
        <w:t xml:space="preserve">　（</w:t>
      </w:r>
      <w:r w:rsidR="007E767E" w:rsidRPr="000D6A0C">
        <w:rPr>
          <w:rFonts w:ascii="ＭＳ 明朝" w:hAnsi="ＭＳ 明朝" w:hint="eastAsia"/>
          <w:sz w:val="24"/>
        </w:rPr>
        <w:t>７</w:t>
      </w:r>
      <w:r w:rsidRPr="000D6A0C">
        <w:rPr>
          <w:rFonts w:ascii="ＭＳ 明朝" w:hAnsi="ＭＳ 明朝" w:hint="eastAsia"/>
          <w:sz w:val="24"/>
        </w:rPr>
        <w:t>）この委託業務を遂行することが困難であると甲が認めたとき</w:t>
      </w:r>
      <w:r w:rsidR="00760A36" w:rsidRPr="000D6A0C">
        <w:rPr>
          <w:rFonts w:ascii="ＭＳ 明朝" w:hAnsi="ＭＳ 明朝" w:hint="eastAsia"/>
          <w:sz w:val="24"/>
        </w:rPr>
        <w:t>。</w:t>
      </w:r>
    </w:p>
    <w:p w14:paraId="704D78B8" w14:textId="77777777" w:rsidR="00F871BB" w:rsidRPr="000D6A0C" w:rsidRDefault="00F871BB" w:rsidP="00322959">
      <w:pPr>
        <w:adjustRightInd w:val="0"/>
        <w:snapToGrid w:val="0"/>
        <w:spacing w:line="360" w:lineRule="auto"/>
        <w:ind w:left="667" w:hangingChars="300" w:hanging="667"/>
        <w:rPr>
          <w:rFonts w:ascii="ＭＳ 明朝" w:hAnsi="ＭＳ 明朝"/>
          <w:sz w:val="24"/>
        </w:rPr>
      </w:pPr>
      <w:r w:rsidRPr="000D6A0C">
        <w:rPr>
          <w:rFonts w:ascii="ＭＳ 明朝" w:hAnsi="ＭＳ 明朝" w:hint="eastAsia"/>
          <w:sz w:val="24"/>
        </w:rPr>
        <w:t xml:space="preserve">　（</w:t>
      </w:r>
      <w:r w:rsidR="007E767E" w:rsidRPr="000D6A0C">
        <w:rPr>
          <w:rFonts w:ascii="ＭＳ 明朝" w:hAnsi="ＭＳ 明朝" w:hint="eastAsia"/>
          <w:sz w:val="24"/>
        </w:rPr>
        <w:t>８</w:t>
      </w:r>
      <w:r w:rsidRPr="000D6A0C">
        <w:rPr>
          <w:rFonts w:ascii="ＭＳ 明朝" w:hAnsi="ＭＳ 明朝" w:hint="eastAsia"/>
          <w:sz w:val="24"/>
        </w:rPr>
        <w:t>）故意または重大な過失により甲に損害を与えたとき</w:t>
      </w:r>
      <w:r w:rsidR="00760A36" w:rsidRPr="000D6A0C">
        <w:rPr>
          <w:rFonts w:ascii="ＭＳ 明朝" w:hAnsi="ＭＳ 明朝" w:hint="eastAsia"/>
          <w:sz w:val="24"/>
        </w:rPr>
        <w:t>。</w:t>
      </w:r>
    </w:p>
    <w:p w14:paraId="671D1790" w14:textId="61CB1C7E" w:rsidR="007E767E" w:rsidRPr="000D6A0C" w:rsidRDefault="007E767E" w:rsidP="00322959">
      <w:pPr>
        <w:adjustRightInd w:val="0"/>
        <w:snapToGrid w:val="0"/>
        <w:spacing w:line="360" w:lineRule="auto"/>
        <w:ind w:left="667" w:hangingChars="300" w:hanging="667"/>
        <w:rPr>
          <w:rFonts w:ascii="ＭＳ 明朝" w:hAnsi="ＭＳ 明朝"/>
          <w:sz w:val="24"/>
        </w:rPr>
      </w:pPr>
      <w:bookmarkStart w:id="11" w:name="_Hlk34346953"/>
      <w:r w:rsidRPr="000D6A0C">
        <w:rPr>
          <w:rFonts w:ascii="ＭＳ 明朝" w:hAnsi="ＭＳ 明朝" w:hint="eastAsia"/>
          <w:sz w:val="24"/>
        </w:rPr>
        <w:t xml:space="preserve">　（９）本契約の入札等に</w:t>
      </w:r>
      <w:r w:rsidR="000E3444" w:rsidRPr="000D6A0C">
        <w:rPr>
          <w:rFonts w:ascii="ＭＳ 明朝" w:hAnsi="ＭＳ 明朝" w:hint="eastAsia"/>
          <w:sz w:val="24"/>
        </w:rPr>
        <w:t>当たり</w:t>
      </w:r>
      <w:r w:rsidRPr="000D6A0C">
        <w:rPr>
          <w:rFonts w:ascii="ＭＳ 明朝" w:hAnsi="ＭＳ 明朝" w:hint="eastAsia"/>
          <w:sz w:val="24"/>
        </w:rPr>
        <w:t>談合その他</w:t>
      </w:r>
      <w:r w:rsidR="000E3444" w:rsidRPr="000D6A0C">
        <w:rPr>
          <w:rFonts w:ascii="ＭＳ 明朝" w:hAnsi="ＭＳ 明朝" w:hint="eastAsia"/>
          <w:sz w:val="24"/>
        </w:rPr>
        <w:t>の</w:t>
      </w:r>
      <w:r w:rsidRPr="000D6A0C">
        <w:rPr>
          <w:rFonts w:ascii="ＭＳ 明朝" w:hAnsi="ＭＳ 明朝" w:hint="eastAsia"/>
          <w:sz w:val="24"/>
        </w:rPr>
        <w:t>不正の行為をしたとき。</w:t>
      </w:r>
    </w:p>
    <w:bookmarkEnd w:id="11"/>
    <w:p w14:paraId="621DDEBB" w14:textId="77777777" w:rsidR="00E85CAD" w:rsidRPr="000D6A0C" w:rsidRDefault="00E85CAD" w:rsidP="00322959">
      <w:pPr>
        <w:adjustRightInd w:val="0"/>
        <w:snapToGrid w:val="0"/>
        <w:spacing w:line="360" w:lineRule="auto"/>
        <w:ind w:left="667" w:hangingChars="300" w:hanging="667"/>
        <w:rPr>
          <w:rFonts w:ascii="ＭＳ 明朝" w:hAnsi="ＭＳ 明朝"/>
          <w:sz w:val="24"/>
        </w:rPr>
      </w:pPr>
      <w:r w:rsidRPr="000D6A0C">
        <w:rPr>
          <w:rFonts w:ascii="ＭＳ 明朝" w:hAnsi="ＭＳ 明朝" w:hint="eastAsia"/>
          <w:sz w:val="24"/>
        </w:rPr>
        <w:t xml:space="preserve">　（</w:t>
      </w:r>
      <w:r w:rsidR="007E767E" w:rsidRPr="000D6A0C">
        <w:rPr>
          <w:rFonts w:ascii="ＭＳ 明朝" w:hAnsi="ＭＳ 明朝"/>
          <w:sz w:val="24"/>
        </w:rPr>
        <w:t>10</w:t>
      </w:r>
      <w:r w:rsidRPr="000D6A0C">
        <w:rPr>
          <w:rFonts w:ascii="ＭＳ 明朝" w:hAnsi="ＭＳ 明朝" w:hint="eastAsia"/>
          <w:sz w:val="24"/>
        </w:rPr>
        <w:t>）乙、乙の役員等（乙の代表者もしくは役員またはこれらの者から県との取引上の一切の権限を委任された代理人をいう。）または乙の経営に実質的に関与している者が次のいずれかに該当するとき</w:t>
      </w:r>
      <w:r w:rsidR="00760A36" w:rsidRPr="000D6A0C">
        <w:rPr>
          <w:rFonts w:ascii="ＭＳ 明朝" w:hAnsi="ＭＳ 明朝" w:hint="eastAsia"/>
          <w:sz w:val="24"/>
        </w:rPr>
        <w:t>。</w:t>
      </w:r>
    </w:p>
    <w:p w14:paraId="2EF68998" w14:textId="77777777" w:rsidR="00E85CAD" w:rsidRPr="000D6A0C" w:rsidRDefault="00E85CAD" w:rsidP="00322959">
      <w:pPr>
        <w:adjustRightInd w:val="0"/>
        <w:snapToGrid w:val="0"/>
        <w:spacing w:line="360" w:lineRule="auto"/>
        <w:ind w:left="889" w:hangingChars="400" w:hanging="889"/>
        <w:rPr>
          <w:rFonts w:ascii="ＭＳ 明朝" w:hAnsi="ＭＳ 明朝"/>
          <w:sz w:val="24"/>
        </w:rPr>
      </w:pPr>
      <w:r w:rsidRPr="000D6A0C">
        <w:rPr>
          <w:rFonts w:ascii="ＭＳ 明朝" w:hAnsi="ＭＳ 明朝" w:hint="eastAsia"/>
          <w:sz w:val="24"/>
        </w:rPr>
        <w:t xml:space="preserve">　　　ア</w:t>
      </w:r>
      <w:r w:rsidR="0069199E" w:rsidRPr="000D6A0C">
        <w:rPr>
          <w:rFonts w:ascii="ＭＳ 明朝" w:hAnsi="ＭＳ 明朝"/>
          <w:sz w:val="24"/>
        </w:rPr>
        <w:t xml:space="preserve"> </w:t>
      </w:r>
      <w:r w:rsidRPr="000D6A0C">
        <w:rPr>
          <w:rFonts w:ascii="ＭＳ 明朝" w:hAnsi="ＭＳ 明朝"/>
          <w:sz w:val="24"/>
        </w:rPr>
        <w:t xml:space="preserve"> 暴力団員による不当な行為の防止等に関する法律（平成</w:t>
      </w:r>
      <w:r w:rsidR="00760A36" w:rsidRPr="000D6A0C">
        <w:rPr>
          <w:rFonts w:ascii="ＭＳ 明朝" w:hAnsi="ＭＳ 明朝" w:hint="eastAsia"/>
          <w:sz w:val="24"/>
        </w:rPr>
        <w:t>３</w:t>
      </w:r>
      <w:r w:rsidRPr="000D6A0C">
        <w:rPr>
          <w:rFonts w:ascii="ＭＳ 明朝" w:hAnsi="ＭＳ 明朝" w:hint="eastAsia"/>
          <w:sz w:val="24"/>
        </w:rPr>
        <w:t>年法律第</w:t>
      </w:r>
      <w:r w:rsidR="0069199E" w:rsidRPr="000D6A0C">
        <w:rPr>
          <w:rFonts w:ascii="ＭＳ 明朝" w:hAnsi="ＭＳ 明朝"/>
          <w:sz w:val="24"/>
        </w:rPr>
        <w:t>77</w:t>
      </w:r>
      <w:r w:rsidRPr="000D6A0C">
        <w:rPr>
          <w:rFonts w:ascii="ＭＳ 明朝" w:hAnsi="ＭＳ 明朝" w:hint="eastAsia"/>
          <w:sz w:val="24"/>
        </w:rPr>
        <w:t>号。</w:t>
      </w:r>
      <w:r w:rsidR="00760A36" w:rsidRPr="000D6A0C">
        <w:rPr>
          <w:rFonts w:ascii="ＭＳ 明朝" w:hAnsi="ＭＳ 明朝" w:hint="eastAsia"/>
          <w:sz w:val="24"/>
        </w:rPr>
        <w:t>以下「法」という。）第２条第２号に規定する暴力団（以下「暴力団」という。）であると認められるとき。</w:t>
      </w:r>
    </w:p>
    <w:p w14:paraId="43096802" w14:textId="77777777" w:rsidR="00760A36" w:rsidRPr="000D6A0C" w:rsidRDefault="00760A36" w:rsidP="00322959">
      <w:pPr>
        <w:adjustRightInd w:val="0"/>
        <w:snapToGrid w:val="0"/>
        <w:spacing w:line="360" w:lineRule="auto"/>
        <w:ind w:left="889" w:hangingChars="400" w:hanging="889"/>
        <w:rPr>
          <w:rFonts w:ascii="ＭＳ 明朝" w:hAnsi="ＭＳ 明朝"/>
          <w:sz w:val="24"/>
        </w:rPr>
      </w:pPr>
      <w:r w:rsidRPr="000D6A0C">
        <w:rPr>
          <w:rFonts w:ascii="ＭＳ 明朝" w:hAnsi="ＭＳ 明朝" w:hint="eastAsia"/>
          <w:sz w:val="24"/>
        </w:rPr>
        <w:t xml:space="preserve">　　　イ</w:t>
      </w:r>
      <w:r w:rsidR="007E767E" w:rsidRPr="000D6A0C">
        <w:rPr>
          <w:rFonts w:ascii="ＭＳ 明朝" w:hAnsi="ＭＳ 明朝" w:hint="eastAsia"/>
          <w:sz w:val="24"/>
        </w:rPr>
        <w:t xml:space="preserve">　</w:t>
      </w:r>
      <w:r w:rsidRPr="000D6A0C">
        <w:rPr>
          <w:rFonts w:ascii="ＭＳ 明朝" w:hAnsi="ＭＳ 明朝" w:hint="eastAsia"/>
          <w:sz w:val="24"/>
        </w:rPr>
        <w:t>法第２条第６号に規定する暴力団員（以下「暴力団</w:t>
      </w:r>
      <w:r w:rsidR="007D07B7" w:rsidRPr="000D6A0C">
        <w:rPr>
          <w:rFonts w:ascii="ＭＳ 明朝" w:hAnsi="ＭＳ 明朝" w:hint="eastAsia"/>
          <w:sz w:val="24"/>
        </w:rPr>
        <w:t>員</w:t>
      </w:r>
      <w:r w:rsidRPr="000D6A0C">
        <w:rPr>
          <w:rFonts w:ascii="ＭＳ 明朝" w:hAnsi="ＭＳ 明朝" w:hint="eastAsia"/>
          <w:sz w:val="24"/>
        </w:rPr>
        <w:t>」という。）であると認められるとき。</w:t>
      </w:r>
    </w:p>
    <w:p w14:paraId="5AE7DBC2" w14:textId="77777777" w:rsidR="00760A36" w:rsidRPr="000D6A0C" w:rsidRDefault="00760A36" w:rsidP="00322959">
      <w:pPr>
        <w:adjustRightInd w:val="0"/>
        <w:snapToGrid w:val="0"/>
        <w:spacing w:line="360" w:lineRule="auto"/>
        <w:ind w:left="889" w:hangingChars="400" w:hanging="889"/>
        <w:rPr>
          <w:rFonts w:ascii="ＭＳ 明朝" w:hAnsi="ＭＳ 明朝"/>
          <w:sz w:val="24"/>
        </w:rPr>
      </w:pPr>
      <w:r w:rsidRPr="000D6A0C">
        <w:rPr>
          <w:rFonts w:ascii="ＭＳ 明朝" w:hAnsi="ＭＳ 明朝" w:hint="eastAsia"/>
          <w:sz w:val="24"/>
        </w:rPr>
        <w:t xml:space="preserve">　　　ウ</w:t>
      </w:r>
      <w:r w:rsidR="007E767E" w:rsidRPr="000D6A0C">
        <w:rPr>
          <w:rFonts w:ascii="ＭＳ 明朝" w:hAnsi="ＭＳ 明朝" w:hint="eastAsia"/>
          <w:sz w:val="24"/>
        </w:rPr>
        <w:t xml:space="preserve">　</w:t>
      </w:r>
      <w:r w:rsidRPr="000D6A0C">
        <w:rPr>
          <w:rFonts w:ascii="ＭＳ 明朝" w:hAnsi="ＭＳ 明朝" w:hint="eastAsia"/>
          <w:sz w:val="24"/>
        </w:rPr>
        <w:t>自己、自社もしくは第三者の不正の利益を図る目的または第三者に損害を与える目的をもって、暴力団または暴力団員を利用していると認められるとき。</w:t>
      </w:r>
    </w:p>
    <w:p w14:paraId="0BE682D0" w14:textId="77777777" w:rsidR="0069199E" w:rsidRPr="000D6A0C" w:rsidRDefault="0069199E" w:rsidP="00322959">
      <w:pPr>
        <w:adjustRightInd w:val="0"/>
        <w:snapToGrid w:val="0"/>
        <w:spacing w:line="360" w:lineRule="auto"/>
        <w:ind w:left="889" w:hangingChars="400" w:hanging="889"/>
        <w:rPr>
          <w:rFonts w:ascii="ＭＳ 明朝" w:hAnsi="ＭＳ 明朝"/>
          <w:sz w:val="24"/>
        </w:rPr>
      </w:pPr>
      <w:r w:rsidRPr="000D6A0C">
        <w:rPr>
          <w:rFonts w:ascii="ＭＳ 明朝" w:hAnsi="ＭＳ 明朝" w:hint="eastAsia"/>
          <w:sz w:val="24"/>
        </w:rPr>
        <w:t xml:space="preserve">　　　エ</w:t>
      </w:r>
      <w:r w:rsidR="007E767E" w:rsidRPr="000D6A0C">
        <w:rPr>
          <w:rFonts w:ascii="ＭＳ 明朝" w:hAnsi="ＭＳ 明朝" w:hint="eastAsia"/>
          <w:sz w:val="24"/>
        </w:rPr>
        <w:t xml:space="preserve">　</w:t>
      </w:r>
      <w:r w:rsidRPr="000D6A0C">
        <w:rPr>
          <w:rFonts w:ascii="ＭＳ 明朝" w:hAnsi="ＭＳ 明朝" w:hint="eastAsia"/>
          <w:sz w:val="24"/>
        </w:rPr>
        <w:t>暴力団または暴力団員に対して資金等を供給し、または便宜を供与するなど、直接的もしくは積極的に暴力団の維持、運営に協力し、または関与していると認められるとき。</w:t>
      </w:r>
    </w:p>
    <w:p w14:paraId="2535172B" w14:textId="77777777" w:rsidR="007D07B7" w:rsidRPr="000D6A0C" w:rsidRDefault="007D07B7" w:rsidP="00322959">
      <w:pPr>
        <w:adjustRightInd w:val="0"/>
        <w:snapToGrid w:val="0"/>
        <w:spacing w:line="360" w:lineRule="auto"/>
        <w:ind w:left="889" w:hangingChars="400" w:hanging="889"/>
        <w:rPr>
          <w:rFonts w:ascii="ＭＳ 明朝" w:hAnsi="ＭＳ 明朝"/>
          <w:sz w:val="24"/>
        </w:rPr>
      </w:pPr>
      <w:r w:rsidRPr="000D6A0C">
        <w:rPr>
          <w:rFonts w:ascii="ＭＳ 明朝" w:hAnsi="ＭＳ 明朝" w:hint="eastAsia"/>
          <w:sz w:val="24"/>
        </w:rPr>
        <w:t xml:space="preserve">　　　オ　暴力団または暴力団員と社会的に非難されるべき関係を有していると認められるとき。</w:t>
      </w:r>
    </w:p>
    <w:p w14:paraId="00C6898B" w14:textId="77777777" w:rsidR="0069199E" w:rsidRPr="000D6A0C" w:rsidRDefault="0069199E" w:rsidP="00322959">
      <w:pPr>
        <w:adjustRightInd w:val="0"/>
        <w:snapToGrid w:val="0"/>
        <w:spacing w:line="360" w:lineRule="auto"/>
        <w:ind w:left="889" w:hangingChars="400" w:hanging="889"/>
        <w:rPr>
          <w:rFonts w:ascii="ＭＳ 明朝" w:hAnsi="ＭＳ 明朝"/>
          <w:sz w:val="24"/>
        </w:rPr>
      </w:pPr>
      <w:r w:rsidRPr="000D6A0C">
        <w:rPr>
          <w:rFonts w:ascii="ＭＳ 明朝" w:hAnsi="ＭＳ 明朝" w:hint="eastAsia"/>
          <w:sz w:val="24"/>
        </w:rPr>
        <w:t xml:space="preserve">　　　</w:t>
      </w:r>
      <w:r w:rsidR="007D07B7" w:rsidRPr="000D6A0C">
        <w:rPr>
          <w:rFonts w:ascii="ＭＳ 明朝" w:hAnsi="ＭＳ 明朝" w:hint="eastAsia"/>
          <w:sz w:val="24"/>
        </w:rPr>
        <w:t>カ</w:t>
      </w:r>
      <w:r w:rsidRPr="000D6A0C">
        <w:rPr>
          <w:rFonts w:ascii="ＭＳ 明朝" w:hAnsi="ＭＳ 明朝" w:hint="eastAsia"/>
          <w:sz w:val="24"/>
        </w:rPr>
        <w:t xml:space="preserve">　暴力団、暴力団員または前記ウからオまでのいずれかに該当する者であることを知りながら、これを不当に利用するなどしていると認められるとき。</w:t>
      </w:r>
    </w:p>
    <w:p w14:paraId="5B974075" w14:textId="39E94F55" w:rsidR="007E767E" w:rsidRPr="000D6A0C" w:rsidRDefault="007E767E" w:rsidP="00897FE8">
      <w:pPr>
        <w:adjustRightInd w:val="0"/>
        <w:snapToGrid w:val="0"/>
        <w:spacing w:line="360" w:lineRule="auto"/>
        <w:ind w:leftChars="100" w:left="414" w:hangingChars="100" w:hanging="222"/>
        <w:rPr>
          <w:rFonts w:ascii="ＭＳ 明朝" w:hAnsi="ＭＳ 明朝"/>
          <w:sz w:val="24"/>
        </w:rPr>
      </w:pPr>
      <w:r w:rsidRPr="000D6A0C">
        <w:rPr>
          <w:rFonts w:ascii="ＭＳ 明朝" w:hAnsi="ＭＳ 明朝" w:hint="eastAsia"/>
          <w:sz w:val="24"/>
        </w:rPr>
        <w:t>（</w:t>
      </w:r>
      <w:r w:rsidRPr="000D6A0C">
        <w:rPr>
          <w:rFonts w:ascii="ＭＳ 明朝" w:hAnsi="ＭＳ 明朝"/>
          <w:sz w:val="24"/>
        </w:rPr>
        <w:t>11）前各号に掲げるもののほか、乙またはその代理人が、滋賀県財務規則</w:t>
      </w:r>
      <w:r w:rsidR="00752F57" w:rsidRPr="000D6A0C">
        <w:rPr>
          <w:rFonts w:ascii="ＭＳ 明朝" w:hAnsi="ＭＳ 明朝" w:hint="eastAsia"/>
          <w:sz w:val="24"/>
        </w:rPr>
        <w:t>（昭和</w:t>
      </w:r>
      <w:r w:rsidR="00752F57" w:rsidRPr="000D6A0C">
        <w:rPr>
          <w:rFonts w:ascii="ＭＳ 明朝" w:hAnsi="ＭＳ 明朝"/>
          <w:sz w:val="24"/>
        </w:rPr>
        <w:t>51年滋賀県規則第56号）</w:t>
      </w:r>
      <w:r w:rsidRPr="000D6A0C">
        <w:rPr>
          <w:rFonts w:ascii="ＭＳ 明朝" w:hAnsi="ＭＳ 明朝" w:hint="eastAsia"/>
          <w:sz w:val="24"/>
        </w:rPr>
        <w:t>または契約条項に違反したとき</w:t>
      </w:r>
    </w:p>
    <w:p w14:paraId="5490B3BA" w14:textId="77777777" w:rsidR="00F871BB" w:rsidRPr="000D6A0C" w:rsidRDefault="00F871BB" w:rsidP="007E767E">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２　乙は、前項の定めによる契約の解除により損害を受けた場合においても、甲に対してその賠償を請求できないものとする。</w:t>
      </w:r>
    </w:p>
    <w:p w14:paraId="4E4BC91A" w14:textId="77777777" w:rsidR="007E767E" w:rsidRPr="000D6A0C" w:rsidRDefault="007E767E" w:rsidP="007E767E">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 xml:space="preserve">　（誓約書の提出）</w:t>
      </w:r>
    </w:p>
    <w:p w14:paraId="4C6EBED0" w14:textId="2EEFFF1A" w:rsidR="007E767E" w:rsidRPr="000D6A0C" w:rsidRDefault="007E767E" w:rsidP="007E767E">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1</w:t>
      </w:r>
      <w:r w:rsidR="00E754BA" w:rsidRPr="000D6A0C">
        <w:rPr>
          <w:rFonts w:ascii="ＭＳ 明朝" w:hAnsi="ＭＳ 明朝"/>
          <w:sz w:val="24"/>
        </w:rPr>
        <w:t>5</w:t>
      </w:r>
      <w:r w:rsidRPr="000D6A0C">
        <w:rPr>
          <w:rFonts w:ascii="ＭＳ 明朝" w:hAnsi="ＭＳ 明朝" w:hint="eastAsia"/>
          <w:sz w:val="24"/>
        </w:rPr>
        <w:t>条</w:t>
      </w:r>
      <w:ins w:id="12" w:author="田中　千尋" w:date="2025-12-03T16:47:00Z">
        <w:r w:rsidR="00477267">
          <w:rPr>
            <w:rFonts w:ascii="ＭＳ 明朝" w:hAnsi="ＭＳ 明朝" w:hint="eastAsia"/>
            <w:sz w:val="24"/>
          </w:rPr>
          <w:t xml:space="preserve">　</w:t>
        </w:r>
      </w:ins>
      <w:r w:rsidR="00477267" w:rsidRPr="00420080">
        <w:rPr>
          <w:rFonts w:ascii="ＭＳ 明朝" w:hAnsi="ＭＳ 明朝" w:hint="eastAsia"/>
          <w:sz w:val="24"/>
        </w:rPr>
        <w:t>乙は、滋賀県暴力団排除条例（平成</w:t>
      </w:r>
      <w:r w:rsidR="00477267" w:rsidRPr="00420080">
        <w:rPr>
          <w:rFonts w:ascii="ＭＳ 明朝" w:hAnsi="ＭＳ 明朝"/>
          <w:sz w:val="24"/>
        </w:rPr>
        <w:t>23年滋賀県条例第13号）の趣旨にのっとり、前条第１項第10号の規定に該当しないことを表明・確約するため、</w:t>
      </w:r>
      <w:r w:rsidR="00477267" w:rsidRPr="00B734DF">
        <w:rPr>
          <w:rFonts w:hAnsi="BIZ UD明朝 Medium" w:hint="eastAsia"/>
          <w:szCs w:val="21"/>
        </w:rPr>
        <w:t>別紙誓約書のとおり誓約するものとする。</w:t>
      </w:r>
    </w:p>
    <w:p w14:paraId="4F9B1FA2" w14:textId="77777777" w:rsidR="007E767E" w:rsidRPr="000D6A0C" w:rsidRDefault="007E767E" w:rsidP="007E767E">
      <w:pPr>
        <w:adjustRightInd w:val="0"/>
        <w:snapToGrid w:val="0"/>
        <w:spacing w:line="360" w:lineRule="auto"/>
        <w:ind w:firstLineChars="100" w:firstLine="222"/>
        <w:rPr>
          <w:rFonts w:ascii="ＭＳ 明朝" w:hAnsi="ＭＳ 明朝"/>
          <w:sz w:val="24"/>
        </w:rPr>
      </w:pPr>
      <w:r w:rsidRPr="000D6A0C">
        <w:rPr>
          <w:rFonts w:ascii="ＭＳ 明朝" w:hAnsi="ＭＳ 明朝" w:hint="eastAsia"/>
          <w:sz w:val="24"/>
        </w:rPr>
        <w:t>（不当介入があった場合の通報・報告義務）</w:t>
      </w:r>
    </w:p>
    <w:p w14:paraId="0D195D2D" w14:textId="50499ED0" w:rsidR="007E767E" w:rsidRPr="000D6A0C" w:rsidRDefault="007E767E" w:rsidP="007E767E">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1</w:t>
      </w:r>
      <w:r w:rsidR="00E754BA" w:rsidRPr="000D6A0C">
        <w:rPr>
          <w:rFonts w:ascii="ＭＳ 明朝" w:hAnsi="ＭＳ 明朝"/>
          <w:sz w:val="24"/>
        </w:rPr>
        <w:t>6</w:t>
      </w:r>
      <w:r w:rsidRPr="000D6A0C">
        <w:rPr>
          <w:rFonts w:ascii="ＭＳ 明朝" w:hAnsi="ＭＳ 明朝" w:hint="eastAsia"/>
          <w:sz w:val="24"/>
        </w:rPr>
        <w:t>条　乙は、この契約の履行に当たり第</w:t>
      </w:r>
      <w:r w:rsidR="00D30E64" w:rsidRPr="000D6A0C">
        <w:rPr>
          <w:rFonts w:ascii="ＭＳ 明朝" w:hAnsi="ＭＳ 明朝"/>
          <w:sz w:val="24"/>
        </w:rPr>
        <w:t>1</w:t>
      </w:r>
      <w:r w:rsidR="00E754BA" w:rsidRPr="000D6A0C">
        <w:rPr>
          <w:rFonts w:ascii="ＭＳ 明朝" w:hAnsi="ＭＳ 明朝"/>
          <w:sz w:val="24"/>
        </w:rPr>
        <w:t>4</w:t>
      </w:r>
      <w:r w:rsidRPr="000D6A0C">
        <w:rPr>
          <w:rFonts w:ascii="ＭＳ 明朝" w:hAnsi="ＭＳ 明朝" w:hint="eastAsia"/>
          <w:sz w:val="24"/>
        </w:rPr>
        <w:t>条第１項第</w:t>
      </w:r>
      <w:r w:rsidRPr="000D6A0C">
        <w:rPr>
          <w:rFonts w:ascii="ＭＳ 明朝" w:hAnsi="ＭＳ 明朝"/>
          <w:sz w:val="24"/>
        </w:rPr>
        <w:t>10号アからカまでのいずれかに該当すると認められる者による不当な介入を受けた場合は、直ちに警察に通報するとともに、速やかに甲に報告しなければならない。</w:t>
      </w:r>
    </w:p>
    <w:p w14:paraId="21183A3A" w14:textId="77777777" w:rsidR="007E767E" w:rsidRPr="000D6A0C" w:rsidRDefault="007E767E" w:rsidP="00897FE8">
      <w:pPr>
        <w:adjustRightInd w:val="0"/>
        <w:snapToGrid w:val="0"/>
        <w:spacing w:line="360" w:lineRule="auto"/>
        <w:ind w:leftChars="100" w:left="192"/>
        <w:rPr>
          <w:rFonts w:ascii="ＭＳ 明朝" w:hAnsi="ＭＳ 明朝"/>
          <w:sz w:val="24"/>
        </w:rPr>
      </w:pPr>
      <w:bookmarkStart w:id="13" w:name="_Hlk34347070"/>
      <w:bookmarkStart w:id="14" w:name="_Hlk34349797"/>
      <w:r w:rsidRPr="000D6A0C">
        <w:rPr>
          <w:rFonts w:ascii="ＭＳ 明朝" w:hAnsi="ＭＳ 明朝" w:hint="eastAsia"/>
          <w:sz w:val="24"/>
        </w:rPr>
        <w:t>（乙の解除権）</w:t>
      </w:r>
    </w:p>
    <w:p w14:paraId="397E835C" w14:textId="335E80AF" w:rsidR="007E767E" w:rsidRPr="000D6A0C" w:rsidRDefault="007E767E"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1</w:t>
      </w:r>
      <w:r w:rsidR="00E754BA" w:rsidRPr="000D6A0C">
        <w:rPr>
          <w:rFonts w:ascii="ＭＳ 明朝" w:hAnsi="ＭＳ 明朝"/>
          <w:sz w:val="24"/>
        </w:rPr>
        <w:t>7</w:t>
      </w:r>
      <w:r w:rsidRPr="000D6A0C">
        <w:rPr>
          <w:rFonts w:ascii="ＭＳ 明朝" w:hAnsi="ＭＳ 明朝" w:hint="eastAsia"/>
          <w:sz w:val="24"/>
        </w:rPr>
        <w:t>条　乙は、甲が契約に違反したため、</w:t>
      </w:r>
      <w:r w:rsidR="000E3444" w:rsidRPr="000D6A0C">
        <w:rPr>
          <w:rFonts w:ascii="ＭＳ 明朝" w:hAnsi="ＭＳ 明朝" w:hint="eastAsia"/>
          <w:sz w:val="24"/>
        </w:rPr>
        <w:t>委託</w:t>
      </w:r>
      <w:r w:rsidRPr="000D6A0C">
        <w:rPr>
          <w:rFonts w:ascii="ＭＳ 明朝" w:hAnsi="ＭＳ 明朝" w:hint="eastAsia"/>
          <w:sz w:val="24"/>
        </w:rPr>
        <w:t>業務の履行が不可能になったときは、本契約を解</w:t>
      </w:r>
      <w:r w:rsidRPr="000D6A0C">
        <w:rPr>
          <w:rFonts w:ascii="ＭＳ 明朝" w:hAnsi="ＭＳ 明朝" w:hint="eastAsia"/>
          <w:sz w:val="24"/>
        </w:rPr>
        <w:lastRenderedPageBreak/>
        <w:t>除することができる。</w:t>
      </w:r>
    </w:p>
    <w:p w14:paraId="4582346B" w14:textId="77777777" w:rsidR="007E767E" w:rsidRPr="000D6A0C" w:rsidRDefault="007E767E"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２　前項の規定により契約を解除する場合において、乙に損害が発生する場合は、甲はその損害を賠償しなければならない。賠償額は甲乙協議して定める。</w:t>
      </w:r>
    </w:p>
    <w:p w14:paraId="2F21B81A" w14:textId="77777777" w:rsidR="007E767E" w:rsidRPr="000D6A0C" w:rsidRDefault="007E767E" w:rsidP="00897FE8">
      <w:pPr>
        <w:adjustRightInd w:val="0"/>
        <w:snapToGrid w:val="0"/>
        <w:spacing w:line="360" w:lineRule="auto"/>
        <w:ind w:leftChars="100" w:left="192"/>
        <w:rPr>
          <w:rFonts w:ascii="ＭＳ 明朝" w:hAnsi="ＭＳ 明朝"/>
          <w:sz w:val="24"/>
        </w:rPr>
      </w:pPr>
      <w:bookmarkStart w:id="15" w:name="_Hlk34347177"/>
      <w:bookmarkEnd w:id="13"/>
      <w:r w:rsidRPr="000D6A0C">
        <w:rPr>
          <w:rFonts w:ascii="ＭＳ 明朝" w:hAnsi="ＭＳ 明朝" w:hint="eastAsia"/>
          <w:sz w:val="24"/>
        </w:rPr>
        <w:t>（契約解除の場合における履行部分の取扱い）</w:t>
      </w:r>
    </w:p>
    <w:p w14:paraId="3BA07F02" w14:textId="5B3864B1" w:rsidR="007E767E" w:rsidRPr="000D6A0C" w:rsidRDefault="007E767E"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1</w:t>
      </w:r>
      <w:r w:rsidR="00E754BA" w:rsidRPr="000D6A0C">
        <w:rPr>
          <w:rFonts w:ascii="ＭＳ 明朝" w:hAnsi="ＭＳ 明朝"/>
          <w:sz w:val="24"/>
        </w:rPr>
        <w:t>8</w:t>
      </w:r>
      <w:r w:rsidRPr="000D6A0C">
        <w:rPr>
          <w:rFonts w:ascii="ＭＳ 明朝" w:hAnsi="ＭＳ 明朝" w:hint="eastAsia"/>
          <w:sz w:val="24"/>
        </w:rPr>
        <w:t>条　第</w:t>
      </w:r>
      <w:r w:rsidR="00D30E64" w:rsidRPr="000D6A0C">
        <w:rPr>
          <w:rFonts w:ascii="ＭＳ 明朝" w:hAnsi="ＭＳ 明朝"/>
          <w:sz w:val="24"/>
        </w:rPr>
        <w:t>1</w:t>
      </w:r>
      <w:r w:rsidR="00E754BA" w:rsidRPr="000D6A0C">
        <w:rPr>
          <w:rFonts w:ascii="ＭＳ 明朝" w:hAnsi="ＭＳ 明朝"/>
          <w:sz w:val="24"/>
        </w:rPr>
        <w:t>4</w:t>
      </w:r>
      <w:r w:rsidRPr="000D6A0C">
        <w:rPr>
          <w:rFonts w:ascii="ＭＳ 明朝" w:hAnsi="ＭＳ 明朝" w:hint="eastAsia"/>
          <w:sz w:val="24"/>
        </w:rPr>
        <w:t>条第１項または前条第１項の規定により、委託業務を停止またはこの契約を解除したときは、業務委託料を正当な履行済み分に相当する金額に変更するものとする。</w:t>
      </w:r>
    </w:p>
    <w:p w14:paraId="17354719" w14:textId="77777777" w:rsidR="00F871BB" w:rsidRPr="000D6A0C" w:rsidRDefault="00F871BB" w:rsidP="00897FE8">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 xml:space="preserve">　（損害</w:t>
      </w:r>
      <w:r w:rsidR="007E767E" w:rsidRPr="000D6A0C">
        <w:rPr>
          <w:rFonts w:ascii="ＭＳ 明朝" w:hAnsi="ＭＳ 明朝" w:hint="eastAsia"/>
          <w:sz w:val="24"/>
        </w:rPr>
        <w:t>賠償</w:t>
      </w:r>
      <w:r w:rsidRPr="000D6A0C">
        <w:rPr>
          <w:rFonts w:ascii="ＭＳ 明朝" w:hAnsi="ＭＳ 明朝" w:hint="eastAsia"/>
          <w:sz w:val="24"/>
        </w:rPr>
        <w:t>）</w:t>
      </w:r>
    </w:p>
    <w:p w14:paraId="71F5359D" w14:textId="1D7BC633" w:rsidR="007E767E" w:rsidRPr="000D6A0C" w:rsidRDefault="00F871BB" w:rsidP="00A85675">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1</w:t>
      </w:r>
      <w:r w:rsidR="00E754BA" w:rsidRPr="000D6A0C">
        <w:rPr>
          <w:rFonts w:ascii="ＭＳ 明朝" w:hAnsi="ＭＳ 明朝"/>
          <w:sz w:val="24"/>
        </w:rPr>
        <w:t>9</w:t>
      </w:r>
      <w:r w:rsidRPr="000D6A0C">
        <w:rPr>
          <w:rFonts w:ascii="ＭＳ 明朝" w:hAnsi="ＭＳ 明朝" w:hint="eastAsia"/>
          <w:sz w:val="24"/>
        </w:rPr>
        <w:t xml:space="preserve">条　</w:t>
      </w:r>
      <w:r w:rsidR="007E767E" w:rsidRPr="000D6A0C">
        <w:rPr>
          <w:rFonts w:ascii="ＭＳ 明朝" w:hAnsi="ＭＳ 明朝" w:hint="eastAsia"/>
          <w:sz w:val="24"/>
        </w:rPr>
        <w:t>甲および乙は、本契約に違反し、相手方に損害を生じさせた場合、相手方に対しその直接被った通常かつ現実の損害についてのみ賠償するものとする。ただし、相手方に請求できる損害賠償の範囲には、天災地変その他の不可抗力により生じた損害、自己の責めに帰すべき事由により生じた損害および逸失利益は含まれないものとする。</w:t>
      </w:r>
    </w:p>
    <w:bookmarkEnd w:id="14"/>
    <w:bookmarkEnd w:id="15"/>
    <w:p w14:paraId="6716B654" w14:textId="77777777" w:rsidR="007E767E" w:rsidRPr="000D6A0C" w:rsidRDefault="00F3321C" w:rsidP="00A85675">
      <w:pPr>
        <w:adjustRightInd w:val="0"/>
        <w:snapToGrid w:val="0"/>
        <w:spacing w:line="360" w:lineRule="auto"/>
        <w:ind w:leftChars="100" w:left="192"/>
        <w:rPr>
          <w:rFonts w:ascii="ＭＳ 明朝" w:hAnsi="ＭＳ 明朝"/>
          <w:sz w:val="24"/>
        </w:rPr>
      </w:pPr>
      <w:r w:rsidRPr="000D6A0C">
        <w:rPr>
          <w:rFonts w:ascii="ＭＳ 明朝" w:hAnsi="ＭＳ 明朝" w:hint="eastAsia"/>
          <w:sz w:val="24"/>
        </w:rPr>
        <w:t>（</w:t>
      </w:r>
      <w:r w:rsidR="00072184" w:rsidRPr="000D6A0C">
        <w:rPr>
          <w:rFonts w:ascii="ＭＳ 明朝" w:hAnsi="ＭＳ 明朝" w:hint="eastAsia"/>
          <w:sz w:val="24"/>
        </w:rPr>
        <w:t>契約解除による</w:t>
      </w:r>
      <w:r w:rsidRPr="000D6A0C">
        <w:rPr>
          <w:rFonts w:ascii="ＭＳ 明朝" w:hAnsi="ＭＳ 明朝" w:hint="eastAsia"/>
          <w:sz w:val="24"/>
        </w:rPr>
        <w:t>違約金）</w:t>
      </w:r>
    </w:p>
    <w:p w14:paraId="6D5D9CBD" w14:textId="47226DBA" w:rsidR="00DF74A2" w:rsidRPr="000D6A0C" w:rsidRDefault="00072184" w:rsidP="00A85675">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E754BA" w:rsidRPr="000D6A0C">
        <w:rPr>
          <w:rFonts w:ascii="ＭＳ 明朝" w:hAnsi="ＭＳ 明朝"/>
          <w:sz w:val="24"/>
        </w:rPr>
        <w:t>20</w:t>
      </w:r>
      <w:r w:rsidRPr="000D6A0C">
        <w:rPr>
          <w:rFonts w:ascii="ＭＳ 明朝" w:hAnsi="ＭＳ 明朝" w:hint="eastAsia"/>
          <w:sz w:val="24"/>
        </w:rPr>
        <w:t>条</w:t>
      </w:r>
      <w:r w:rsidR="007E767E" w:rsidRPr="000D6A0C">
        <w:rPr>
          <w:rFonts w:ascii="ＭＳ 明朝" w:hAnsi="ＭＳ 明朝" w:hint="eastAsia"/>
          <w:sz w:val="24"/>
        </w:rPr>
        <w:t xml:space="preserve">　</w:t>
      </w:r>
      <w:r w:rsidRPr="000D6A0C">
        <w:rPr>
          <w:rFonts w:ascii="ＭＳ 明朝" w:hAnsi="ＭＳ 明朝" w:hint="eastAsia"/>
          <w:sz w:val="24"/>
        </w:rPr>
        <w:t>第</w:t>
      </w:r>
      <w:r w:rsidR="00D30E64" w:rsidRPr="000D6A0C">
        <w:rPr>
          <w:rFonts w:ascii="ＭＳ 明朝" w:hAnsi="ＭＳ 明朝"/>
          <w:sz w:val="24"/>
        </w:rPr>
        <w:t>1</w:t>
      </w:r>
      <w:r w:rsidR="00E754BA" w:rsidRPr="000D6A0C">
        <w:rPr>
          <w:rFonts w:ascii="ＭＳ 明朝" w:hAnsi="ＭＳ 明朝"/>
          <w:sz w:val="24"/>
        </w:rPr>
        <w:t>4</w:t>
      </w:r>
      <w:r w:rsidRPr="000D6A0C">
        <w:rPr>
          <w:rFonts w:ascii="ＭＳ 明朝" w:hAnsi="ＭＳ 明朝" w:hint="eastAsia"/>
          <w:sz w:val="24"/>
        </w:rPr>
        <w:t>条の規定により甲が契約を解除した場合、乙は、違約金として、甲の請求に基づき、</w:t>
      </w:r>
      <w:r w:rsidR="003F7233" w:rsidRPr="000D6A0C">
        <w:rPr>
          <w:rFonts w:ascii="ＭＳ 明朝" w:hAnsi="ＭＳ 明朝" w:hint="eastAsia"/>
          <w:sz w:val="24"/>
        </w:rPr>
        <w:t>契約総金額</w:t>
      </w:r>
      <w:r w:rsidR="00DF74A2" w:rsidRPr="000D6A0C">
        <w:rPr>
          <w:rFonts w:hint="eastAsia"/>
          <w:sz w:val="24"/>
        </w:rPr>
        <w:t>（訓練開講日までに受講者として決定した人数（ただし、訓練開講日までに辞退した人数を除く。）に訓練実施経費</w:t>
      </w:r>
      <w:r w:rsidR="002559B8" w:rsidRPr="000D6A0C">
        <w:rPr>
          <w:rFonts w:hint="eastAsia"/>
          <w:sz w:val="24"/>
        </w:rPr>
        <w:t>、</w:t>
      </w:r>
      <w:r w:rsidR="00DF74A2" w:rsidRPr="000D6A0C">
        <w:rPr>
          <w:rFonts w:hint="eastAsia"/>
          <w:sz w:val="24"/>
        </w:rPr>
        <w:t>就職支援経費</w:t>
      </w:r>
      <w:r w:rsidR="002559B8" w:rsidRPr="000D6A0C">
        <w:rPr>
          <w:rFonts w:hint="eastAsia"/>
          <w:sz w:val="24"/>
        </w:rPr>
        <w:t>および</w:t>
      </w:r>
      <w:r w:rsidR="0001046E" w:rsidRPr="000D6A0C">
        <w:rPr>
          <w:rFonts w:hint="eastAsia"/>
          <w:sz w:val="24"/>
        </w:rPr>
        <w:t>デジタル訓練促進費</w:t>
      </w:r>
      <w:r w:rsidR="00DF74A2" w:rsidRPr="000D6A0C">
        <w:rPr>
          <w:rFonts w:hint="eastAsia"/>
          <w:sz w:val="24"/>
        </w:rPr>
        <w:t>のそれぞれについて、訓練受講者１人当たり月額単価および訓練実施（予定）月数を乗じた金額の合計をいう。以下同じ。）</w:t>
      </w:r>
      <w:r w:rsidRPr="000D6A0C">
        <w:rPr>
          <w:rFonts w:ascii="ＭＳ 明朝" w:hAnsi="ＭＳ 明朝" w:hint="eastAsia"/>
          <w:sz w:val="24"/>
        </w:rPr>
        <w:t>の</w:t>
      </w:r>
      <w:r w:rsidRPr="000D6A0C">
        <w:rPr>
          <w:rFonts w:ascii="ＭＳ 明朝" w:hAnsi="ＭＳ 明朝"/>
          <w:sz w:val="24"/>
        </w:rPr>
        <w:t>100</w:t>
      </w:r>
      <w:r w:rsidR="005972A2" w:rsidRPr="000D6A0C">
        <w:rPr>
          <w:rFonts w:ascii="ＭＳ 明朝" w:hAnsi="ＭＳ 明朝" w:hint="eastAsia"/>
          <w:sz w:val="24"/>
        </w:rPr>
        <w:t>分の</w:t>
      </w:r>
      <w:r w:rsidR="005972A2" w:rsidRPr="000D6A0C">
        <w:rPr>
          <w:rFonts w:ascii="ＭＳ 明朝" w:hAnsi="ＭＳ 明朝"/>
          <w:sz w:val="24"/>
        </w:rPr>
        <w:t>10に相当する額を甲が指定す</w:t>
      </w:r>
      <w:r w:rsidR="005972A2" w:rsidRPr="000D6A0C">
        <w:rPr>
          <w:rFonts w:ascii="ＭＳ 明朝" w:hAnsi="ＭＳ 明朝" w:hint="eastAsia"/>
          <w:sz w:val="24"/>
        </w:rPr>
        <w:t>る期日までに支払わなければならない。</w:t>
      </w:r>
    </w:p>
    <w:p w14:paraId="3B52F1E7" w14:textId="77777777" w:rsidR="00072184" w:rsidRPr="000D6A0C" w:rsidRDefault="00072184" w:rsidP="002D03B2">
      <w:pPr>
        <w:adjustRightInd w:val="0"/>
        <w:snapToGrid w:val="0"/>
        <w:spacing w:line="360" w:lineRule="auto"/>
        <w:rPr>
          <w:rFonts w:ascii="ＭＳ 明朝" w:hAnsi="ＭＳ 明朝"/>
          <w:sz w:val="24"/>
        </w:rPr>
      </w:pPr>
      <w:r w:rsidRPr="000D6A0C">
        <w:rPr>
          <w:rFonts w:ascii="ＭＳ 明朝" w:hAnsi="ＭＳ 明朝" w:hint="eastAsia"/>
          <w:sz w:val="24"/>
        </w:rPr>
        <w:t>２　乙は、契約の履行を理由として、前項の違約金を免れることができない。</w:t>
      </w:r>
    </w:p>
    <w:p w14:paraId="7816EC7A" w14:textId="77777777" w:rsidR="00072184" w:rsidRPr="000D6A0C" w:rsidRDefault="00072184" w:rsidP="002D03B2">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３　第１項の規定は、甲に生じた実際の損害の額が違約金の額を超過する場合において、甲がその超過分の損害につき賠償を請求することを妨げない。</w:t>
      </w:r>
    </w:p>
    <w:p w14:paraId="227B020D" w14:textId="77777777" w:rsidR="00072184" w:rsidRPr="000D6A0C" w:rsidRDefault="00072184" w:rsidP="00072184">
      <w:pPr>
        <w:adjustRightInd w:val="0"/>
        <w:snapToGrid w:val="0"/>
        <w:spacing w:line="360" w:lineRule="auto"/>
        <w:ind w:firstLineChars="100" w:firstLine="222"/>
        <w:rPr>
          <w:rFonts w:ascii="ＭＳ 明朝" w:hAnsi="ＭＳ 明朝"/>
          <w:sz w:val="24"/>
        </w:rPr>
      </w:pPr>
      <w:r w:rsidRPr="000D6A0C">
        <w:rPr>
          <w:rFonts w:ascii="ＭＳ 明朝" w:hAnsi="ＭＳ 明朝" w:hint="eastAsia"/>
          <w:sz w:val="24"/>
        </w:rPr>
        <w:t>（不当取引による違約金）</w:t>
      </w:r>
    </w:p>
    <w:p w14:paraId="640A7EC4" w14:textId="0ED8666B" w:rsidR="00F3321C" w:rsidRPr="000D6A0C" w:rsidRDefault="00F3321C"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2</w:t>
      </w:r>
      <w:r w:rsidR="00E754BA" w:rsidRPr="000D6A0C">
        <w:rPr>
          <w:rFonts w:ascii="ＭＳ 明朝" w:hAnsi="ＭＳ 明朝"/>
          <w:sz w:val="24"/>
        </w:rPr>
        <w:t>1</w:t>
      </w:r>
      <w:r w:rsidRPr="000D6A0C">
        <w:rPr>
          <w:rFonts w:ascii="ＭＳ 明朝" w:hAnsi="ＭＳ 明朝" w:hint="eastAsia"/>
          <w:sz w:val="24"/>
        </w:rPr>
        <w:t>条　乙は、この契約に関し、次の各号の一に該当するときは、甲がこの契約の全部または一部を解除するか否かにかかわらず、違約金として、甲の指示に基づき、</w:t>
      </w:r>
      <w:r w:rsidR="003F7233" w:rsidRPr="000D6A0C">
        <w:rPr>
          <w:rFonts w:ascii="ＭＳ 明朝" w:hAnsi="ＭＳ 明朝" w:hint="eastAsia"/>
          <w:sz w:val="24"/>
        </w:rPr>
        <w:t>契約総金</w:t>
      </w:r>
      <w:r w:rsidR="00915577" w:rsidRPr="000D6A0C">
        <w:rPr>
          <w:rFonts w:ascii="ＭＳ 明朝" w:hAnsi="ＭＳ 明朝" w:hint="eastAsia"/>
          <w:sz w:val="24"/>
        </w:rPr>
        <w:t>額</w:t>
      </w:r>
      <w:r w:rsidRPr="000D6A0C">
        <w:rPr>
          <w:rFonts w:ascii="ＭＳ 明朝" w:hAnsi="ＭＳ 明朝" w:hint="eastAsia"/>
          <w:sz w:val="24"/>
        </w:rPr>
        <w:t>の</w:t>
      </w:r>
      <w:r w:rsidRPr="000D6A0C">
        <w:rPr>
          <w:rFonts w:ascii="ＭＳ 明朝" w:hAnsi="ＭＳ 明朝"/>
          <w:sz w:val="24"/>
        </w:rPr>
        <w:t>100分の10に相当する額を甲が指定する期日までに支払わなければならない。</w:t>
      </w:r>
    </w:p>
    <w:p w14:paraId="01AE2170" w14:textId="77777777" w:rsidR="00F3321C" w:rsidRPr="000D6A0C" w:rsidRDefault="00F3321C" w:rsidP="00322959">
      <w:pPr>
        <w:adjustRightInd w:val="0"/>
        <w:snapToGrid w:val="0"/>
        <w:spacing w:line="360" w:lineRule="auto"/>
        <w:ind w:left="667" w:hangingChars="300" w:hanging="667"/>
        <w:rPr>
          <w:rFonts w:ascii="ＭＳ 明朝" w:hAnsi="ＭＳ 明朝"/>
          <w:sz w:val="24"/>
        </w:rPr>
      </w:pPr>
      <w:r w:rsidRPr="000D6A0C">
        <w:rPr>
          <w:rFonts w:ascii="ＭＳ 明朝" w:hAnsi="ＭＳ 明朝" w:hint="eastAsia"/>
          <w:sz w:val="24"/>
        </w:rPr>
        <w:t xml:space="preserve">　（１）</w:t>
      </w:r>
      <w:r w:rsidR="00A661E6" w:rsidRPr="000D6A0C">
        <w:rPr>
          <w:rFonts w:ascii="ＭＳ 明朝" w:hAnsi="ＭＳ 明朝" w:hint="eastAsia"/>
          <w:sz w:val="24"/>
        </w:rPr>
        <w:t>公正取引委員会が、乙または乙の代理人に対し、独占禁止法第７条または同法第８条の２の規定による排除措置命令を行い、当該排除措置命令が確定したとき。</w:t>
      </w:r>
    </w:p>
    <w:p w14:paraId="10457F50" w14:textId="77777777" w:rsidR="00A661E6" w:rsidRPr="000D6A0C" w:rsidRDefault="00A661E6" w:rsidP="00322959">
      <w:pPr>
        <w:adjustRightInd w:val="0"/>
        <w:snapToGrid w:val="0"/>
        <w:spacing w:line="360" w:lineRule="auto"/>
        <w:ind w:left="667" w:hangingChars="300" w:hanging="667"/>
        <w:rPr>
          <w:rFonts w:ascii="ＭＳ 明朝" w:hAnsi="ＭＳ 明朝"/>
          <w:sz w:val="24"/>
        </w:rPr>
      </w:pPr>
      <w:r w:rsidRPr="000D6A0C">
        <w:rPr>
          <w:rFonts w:ascii="ＭＳ 明朝" w:hAnsi="ＭＳ 明朝" w:hint="eastAsia"/>
          <w:sz w:val="24"/>
        </w:rPr>
        <w:t xml:space="preserve">　（２）公正取引委員会が、乙または乙の代理人に対し、独占禁止法第７条の２第１項の規定による課徴金の納付命令を行い、当該納付命令が確定したとき。</w:t>
      </w:r>
    </w:p>
    <w:p w14:paraId="5531C754" w14:textId="272B243C" w:rsidR="00586CB6" w:rsidRPr="000D6A0C" w:rsidRDefault="00586CB6" w:rsidP="00322959">
      <w:pPr>
        <w:adjustRightInd w:val="0"/>
        <w:snapToGrid w:val="0"/>
        <w:spacing w:line="360" w:lineRule="auto"/>
        <w:ind w:left="667" w:hangingChars="300" w:hanging="667"/>
        <w:rPr>
          <w:rFonts w:ascii="ＭＳ 明朝" w:hAnsi="ＭＳ 明朝"/>
          <w:sz w:val="24"/>
        </w:rPr>
      </w:pPr>
      <w:r w:rsidRPr="000D6A0C">
        <w:rPr>
          <w:rFonts w:ascii="ＭＳ 明朝" w:hAnsi="ＭＳ 明朝" w:hint="eastAsia"/>
          <w:sz w:val="24"/>
        </w:rPr>
        <w:t xml:space="preserve">　（３）公正取引委員会が、乙または乙の代理人に対し、独占禁止法</w:t>
      </w:r>
      <w:r w:rsidR="00E54406" w:rsidRPr="000D6A0C">
        <w:rPr>
          <w:rFonts w:ascii="ＭＳ 明朝" w:hAnsi="ＭＳ 明朝" w:hint="eastAsia"/>
          <w:sz w:val="24"/>
        </w:rPr>
        <w:t>第７条の４第７項または同法第７条の７第３項</w:t>
      </w:r>
      <w:r w:rsidRPr="000D6A0C">
        <w:rPr>
          <w:rFonts w:ascii="ＭＳ 明朝" w:hAnsi="ＭＳ 明朝" w:hint="eastAsia"/>
          <w:sz w:val="24"/>
        </w:rPr>
        <w:t>の規定による課徴金の納付を命じない旨の通知を行ったとき。</w:t>
      </w:r>
    </w:p>
    <w:p w14:paraId="71B8B2E3" w14:textId="77777777" w:rsidR="00586CB6" w:rsidRPr="000D6A0C" w:rsidRDefault="00586CB6" w:rsidP="00322959">
      <w:pPr>
        <w:adjustRightInd w:val="0"/>
        <w:snapToGrid w:val="0"/>
        <w:spacing w:line="360" w:lineRule="auto"/>
        <w:ind w:left="667" w:hangingChars="300" w:hanging="667"/>
        <w:rPr>
          <w:rFonts w:ascii="ＭＳ 明朝" w:hAnsi="ＭＳ 明朝"/>
          <w:sz w:val="24"/>
        </w:rPr>
      </w:pPr>
      <w:r w:rsidRPr="000D6A0C">
        <w:rPr>
          <w:rFonts w:ascii="ＭＳ 明朝" w:hAnsi="ＭＳ 明朝" w:hint="eastAsia"/>
          <w:sz w:val="24"/>
        </w:rPr>
        <w:t xml:space="preserve">　（４）乙または乙の代理人が刑法第</w:t>
      </w:r>
      <w:r w:rsidRPr="000D6A0C">
        <w:rPr>
          <w:rFonts w:ascii="ＭＳ 明朝" w:hAnsi="ＭＳ 明朝"/>
          <w:sz w:val="24"/>
        </w:rPr>
        <w:t>96条の</w:t>
      </w:r>
      <w:r w:rsidR="00072184" w:rsidRPr="000D6A0C">
        <w:rPr>
          <w:rFonts w:ascii="ＭＳ 明朝" w:hAnsi="ＭＳ 明朝" w:hint="eastAsia"/>
          <w:sz w:val="24"/>
        </w:rPr>
        <w:t>６</w:t>
      </w:r>
      <w:r w:rsidRPr="000D6A0C">
        <w:rPr>
          <w:rFonts w:ascii="ＭＳ 明朝" w:hAnsi="ＭＳ 明朝" w:hint="eastAsia"/>
          <w:sz w:val="24"/>
        </w:rPr>
        <w:t>もしくは同法第</w:t>
      </w:r>
      <w:r w:rsidRPr="000D6A0C">
        <w:rPr>
          <w:rFonts w:ascii="ＭＳ 明朝" w:hAnsi="ＭＳ 明朝"/>
          <w:sz w:val="24"/>
        </w:rPr>
        <w:t>198条または独占禁止法第89条第１項の規定による刑が確定したとき。</w:t>
      </w:r>
    </w:p>
    <w:p w14:paraId="55B39258" w14:textId="77777777" w:rsidR="00586CB6" w:rsidRPr="000D6A0C" w:rsidRDefault="00586CB6" w:rsidP="00322959">
      <w:pPr>
        <w:adjustRightInd w:val="0"/>
        <w:snapToGrid w:val="0"/>
        <w:spacing w:line="360" w:lineRule="auto"/>
        <w:ind w:left="667" w:hangingChars="300" w:hanging="667"/>
        <w:rPr>
          <w:rFonts w:ascii="ＭＳ 明朝" w:hAnsi="ＭＳ 明朝"/>
          <w:sz w:val="24"/>
        </w:rPr>
      </w:pPr>
      <w:r w:rsidRPr="000D6A0C">
        <w:rPr>
          <w:rFonts w:ascii="ＭＳ 明朝" w:hAnsi="ＭＳ 明朝" w:hint="eastAsia"/>
          <w:sz w:val="24"/>
        </w:rPr>
        <w:lastRenderedPageBreak/>
        <w:t>２　乙は、契約の履行を理由として、前各項の違約金を免れることができない。</w:t>
      </w:r>
    </w:p>
    <w:p w14:paraId="650218C0" w14:textId="77777777" w:rsidR="00586CB6" w:rsidRPr="000D6A0C" w:rsidRDefault="00586CB6" w:rsidP="00322959">
      <w:pPr>
        <w:adjustRightInd w:val="0"/>
        <w:snapToGrid w:val="0"/>
        <w:spacing w:line="360" w:lineRule="auto"/>
        <w:ind w:left="262" w:hangingChars="118" w:hanging="262"/>
        <w:rPr>
          <w:rFonts w:ascii="ＭＳ 明朝" w:hAnsi="ＭＳ 明朝"/>
          <w:sz w:val="24"/>
        </w:rPr>
      </w:pPr>
      <w:r w:rsidRPr="000D6A0C">
        <w:rPr>
          <w:rFonts w:ascii="ＭＳ 明朝" w:hAnsi="ＭＳ 明朝" w:hint="eastAsia"/>
          <w:sz w:val="24"/>
        </w:rPr>
        <w:t>３　第１項の規定は、甲に生じた実際の損害の額が違約金の額を超過する場合において、</w:t>
      </w:r>
      <w:r w:rsidR="002C5584" w:rsidRPr="000D6A0C">
        <w:rPr>
          <w:rFonts w:ascii="ＭＳ 明朝" w:hAnsi="ＭＳ 明朝" w:hint="eastAsia"/>
          <w:sz w:val="24"/>
        </w:rPr>
        <w:t>甲がその超過分の損害につき賠償を請求することを妨げない。</w:t>
      </w:r>
    </w:p>
    <w:p w14:paraId="1C7C7557" w14:textId="77777777" w:rsidR="002C5584" w:rsidRPr="000D6A0C" w:rsidRDefault="002C5584" w:rsidP="00322959">
      <w:pPr>
        <w:adjustRightInd w:val="0"/>
        <w:snapToGrid w:val="0"/>
        <w:spacing w:line="360" w:lineRule="auto"/>
        <w:ind w:leftChars="114" w:left="257" w:hangingChars="17" w:hanging="38"/>
        <w:rPr>
          <w:rFonts w:ascii="ＭＳ 明朝" w:hAnsi="ＭＳ 明朝"/>
          <w:sz w:val="24"/>
        </w:rPr>
      </w:pPr>
      <w:r w:rsidRPr="000D6A0C">
        <w:rPr>
          <w:rFonts w:ascii="ＭＳ 明朝" w:hAnsi="ＭＳ 明朝" w:hint="eastAsia"/>
          <w:sz w:val="24"/>
        </w:rPr>
        <w:t>（</w:t>
      </w:r>
      <w:r w:rsidR="00C14CAF" w:rsidRPr="000D6A0C">
        <w:rPr>
          <w:rFonts w:ascii="ＭＳ 明朝" w:hAnsi="ＭＳ 明朝" w:hint="eastAsia"/>
          <w:sz w:val="24"/>
        </w:rPr>
        <w:t>延滞違約金）</w:t>
      </w:r>
    </w:p>
    <w:p w14:paraId="6DAE3A2F" w14:textId="5BB0F03D" w:rsidR="007E767E" w:rsidRPr="000D6A0C" w:rsidRDefault="00C14CAF" w:rsidP="007E767E">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E754BA" w:rsidRPr="000D6A0C">
        <w:rPr>
          <w:rFonts w:ascii="ＭＳ 明朝" w:hAnsi="ＭＳ 明朝"/>
          <w:sz w:val="24"/>
        </w:rPr>
        <w:t>22</w:t>
      </w:r>
      <w:r w:rsidRPr="000D6A0C">
        <w:rPr>
          <w:rFonts w:ascii="ＭＳ 明朝" w:hAnsi="ＭＳ 明朝" w:hint="eastAsia"/>
          <w:sz w:val="24"/>
        </w:rPr>
        <w:t>条　乙が</w:t>
      </w:r>
      <w:r w:rsidR="00641E9C" w:rsidRPr="000D6A0C">
        <w:rPr>
          <w:rFonts w:ascii="ＭＳ 明朝" w:hAnsi="ＭＳ 明朝" w:hint="eastAsia"/>
          <w:sz w:val="24"/>
        </w:rPr>
        <w:t>第</w:t>
      </w:r>
      <w:r w:rsidR="0027157E" w:rsidRPr="000D6A0C">
        <w:rPr>
          <w:rFonts w:ascii="ＭＳ 明朝" w:hAnsi="ＭＳ 明朝"/>
          <w:sz w:val="24"/>
        </w:rPr>
        <w:t>20</w:t>
      </w:r>
      <w:r w:rsidR="00641E9C" w:rsidRPr="000D6A0C">
        <w:rPr>
          <w:rFonts w:ascii="ＭＳ 明朝" w:hAnsi="ＭＳ 明朝" w:hint="eastAsia"/>
          <w:sz w:val="24"/>
        </w:rPr>
        <w:t>条</w:t>
      </w:r>
      <w:r w:rsidR="00072184" w:rsidRPr="000D6A0C">
        <w:rPr>
          <w:rFonts w:ascii="ＭＳ 明朝" w:hAnsi="ＭＳ 明朝" w:hint="eastAsia"/>
          <w:sz w:val="24"/>
        </w:rPr>
        <w:t>または</w:t>
      </w:r>
      <w:r w:rsidR="00641E9C" w:rsidRPr="000D6A0C">
        <w:rPr>
          <w:rFonts w:ascii="ＭＳ 明朝" w:hAnsi="ＭＳ 明朝" w:hint="eastAsia"/>
          <w:sz w:val="24"/>
        </w:rPr>
        <w:t>前条</w:t>
      </w:r>
      <w:r w:rsidR="00F02535" w:rsidRPr="000D6A0C">
        <w:rPr>
          <w:rFonts w:ascii="ＭＳ 明朝" w:hAnsi="ＭＳ 明朝" w:hint="eastAsia"/>
          <w:sz w:val="24"/>
        </w:rPr>
        <w:t>に規定する違約金を甲の指定する期日までに</w:t>
      </w:r>
      <w:r w:rsidR="0009099B" w:rsidRPr="000D6A0C">
        <w:rPr>
          <w:rFonts w:ascii="ＭＳ 明朝" w:hAnsi="ＭＳ 明朝" w:hint="eastAsia"/>
          <w:sz w:val="24"/>
        </w:rPr>
        <w:t>支払</w:t>
      </w:r>
      <w:r w:rsidR="00F02535" w:rsidRPr="000D6A0C">
        <w:rPr>
          <w:rFonts w:ascii="ＭＳ 明朝" w:hAnsi="ＭＳ 明朝" w:hint="eastAsia"/>
          <w:sz w:val="24"/>
        </w:rPr>
        <w:t>わないときは、</w:t>
      </w:r>
      <w:r w:rsidR="00581FC3" w:rsidRPr="000D6A0C">
        <w:rPr>
          <w:rFonts w:ascii="ＭＳ 明朝" w:hAnsi="ＭＳ 明朝" w:hint="eastAsia"/>
          <w:sz w:val="24"/>
        </w:rPr>
        <w:t>乙は、当該期日を経過した日から支払をする日までの日数に応じ、当該期日の翌日現在における政府契約の支払遅延防止</w:t>
      </w:r>
      <w:r w:rsidR="002122DE" w:rsidRPr="000D6A0C">
        <w:rPr>
          <w:rFonts w:ascii="ＭＳ 明朝" w:hAnsi="ＭＳ 明朝" w:hint="eastAsia"/>
          <w:sz w:val="24"/>
        </w:rPr>
        <w:t>等</w:t>
      </w:r>
      <w:r w:rsidR="00581FC3" w:rsidRPr="000D6A0C">
        <w:rPr>
          <w:rFonts w:ascii="ＭＳ 明朝" w:hAnsi="ＭＳ 明朝" w:hint="eastAsia"/>
          <w:sz w:val="24"/>
        </w:rPr>
        <w:t>に関する法律第８条第１項の規定により財務大臣が決定した率で計算した額の遅延利息</w:t>
      </w:r>
      <w:r w:rsidR="00F02535" w:rsidRPr="000D6A0C">
        <w:rPr>
          <w:rFonts w:ascii="ＭＳ 明朝" w:hAnsi="ＭＳ 明朝" w:hint="eastAsia"/>
          <w:sz w:val="24"/>
        </w:rPr>
        <w:t>を甲の指示に基づき支払わなければならない。</w:t>
      </w:r>
    </w:p>
    <w:p w14:paraId="4FFB0406" w14:textId="77777777" w:rsidR="007E767E" w:rsidRPr="000D6A0C" w:rsidRDefault="007E767E" w:rsidP="007E767E">
      <w:pPr>
        <w:adjustRightInd w:val="0"/>
        <w:snapToGrid w:val="0"/>
        <w:spacing w:line="360" w:lineRule="auto"/>
        <w:ind w:left="222" w:hangingChars="100" w:hanging="222"/>
        <w:rPr>
          <w:rFonts w:ascii="ＭＳ 明朝" w:hAnsi="ＭＳ 明朝"/>
          <w:sz w:val="24"/>
        </w:rPr>
      </w:pPr>
      <w:bookmarkStart w:id="16" w:name="_Hlk34350532"/>
      <w:bookmarkStart w:id="17" w:name="_Hlk34347350"/>
      <w:r w:rsidRPr="000D6A0C">
        <w:rPr>
          <w:rFonts w:ascii="ＭＳ 明朝" w:hAnsi="ＭＳ 明朝" w:hint="eastAsia"/>
          <w:sz w:val="24"/>
        </w:rPr>
        <w:t>（検査、監督）</w:t>
      </w:r>
    </w:p>
    <w:p w14:paraId="6BD64A32" w14:textId="2DFD4D52" w:rsidR="007E767E" w:rsidRPr="000D6A0C" w:rsidRDefault="007E767E" w:rsidP="007E767E">
      <w:pPr>
        <w:adjustRightInd w:val="0"/>
        <w:snapToGrid w:val="0"/>
        <w:spacing w:line="360" w:lineRule="auto"/>
        <w:ind w:left="222" w:hangingChars="100" w:hanging="222"/>
        <w:rPr>
          <w:rFonts w:ascii="ＭＳ 明朝" w:hAnsi="ＭＳ 明朝"/>
          <w:sz w:val="24"/>
        </w:rPr>
      </w:pPr>
      <w:bookmarkStart w:id="18" w:name="_Hlk34350310"/>
      <w:bookmarkEnd w:id="16"/>
      <w:r w:rsidRPr="000D6A0C">
        <w:rPr>
          <w:rFonts w:ascii="ＭＳ 明朝" w:hAnsi="ＭＳ 明朝" w:hint="eastAsia"/>
          <w:sz w:val="24"/>
        </w:rPr>
        <w:t>第</w:t>
      </w:r>
      <w:r w:rsidR="00D30E64" w:rsidRPr="000D6A0C">
        <w:rPr>
          <w:rFonts w:ascii="ＭＳ 明朝" w:hAnsi="ＭＳ 明朝"/>
          <w:sz w:val="24"/>
        </w:rPr>
        <w:t>2</w:t>
      </w:r>
      <w:r w:rsidR="00E754BA" w:rsidRPr="000D6A0C">
        <w:rPr>
          <w:rFonts w:ascii="ＭＳ 明朝" w:hAnsi="ＭＳ 明朝"/>
          <w:sz w:val="24"/>
        </w:rPr>
        <w:t>3</w:t>
      </w:r>
      <w:r w:rsidRPr="000D6A0C">
        <w:rPr>
          <w:rFonts w:ascii="ＭＳ 明朝" w:hAnsi="ＭＳ 明朝" w:hint="eastAsia"/>
          <w:sz w:val="24"/>
        </w:rPr>
        <w:t>条　甲は、必要があると認める場合には、乙の委託業務に対する検査、監督または委託業務の実施に係る指示を行うことができる。</w:t>
      </w:r>
    </w:p>
    <w:p w14:paraId="3661A375" w14:textId="3F4CC364" w:rsidR="00F871BB" w:rsidRPr="000D6A0C" w:rsidRDefault="007E767E" w:rsidP="00897FE8">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２　乙は、前項の検査、監督または委託業務の実施に係る指示があった場合は、これに従わなければならない。</w:t>
      </w:r>
    </w:p>
    <w:bookmarkEnd w:id="17"/>
    <w:bookmarkEnd w:id="18"/>
    <w:p w14:paraId="5AC8A2C8"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（個人情報の保護）</w:t>
      </w:r>
    </w:p>
    <w:p w14:paraId="5E19C658" w14:textId="54AA165B" w:rsidR="00F871BB"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2</w:t>
      </w:r>
      <w:r w:rsidR="00E754BA" w:rsidRPr="000D6A0C">
        <w:rPr>
          <w:rFonts w:ascii="ＭＳ 明朝" w:hAnsi="ＭＳ 明朝"/>
          <w:sz w:val="24"/>
        </w:rPr>
        <w:t>4</w:t>
      </w:r>
      <w:r w:rsidRPr="000D6A0C">
        <w:rPr>
          <w:rFonts w:ascii="ＭＳ 明朝" w:hAnsi="ＭＳ 明朝" w:hint="eastAsia"/>
          <w:sz w:val="24"/>
        </w:rPr>
        <w:t>条　乙は、委託業務を行うために個人情報を取り扱う場合は、「仕様書」の別紙</w:t>
      </w:r>
      <w:r w:rsidR="00F02535" w:rsidRPr="000D6A0C">
        <w:rPr>
          <w:rFonts w:ascii="ＭＳ 明朝" w:hAnsi="ＭＳ 明朝" w:hint="eastAsia"/>
          <w:sz w:val="24"/>
        </w:rPr>
        <w:t>４</w:t>
      </w:r>
      <w:r w:rsidRPr="000D6A0C">
        <w:rPr>
          <w:rFonts w:ascii="ＭＳ 明朝" w:hAnsi="ＭＳ 明朝" w:hint="eastAsia"/>
          <w:sz w:val="24"/>
        </w:rPr>
        <w:t>に定める「個人情報取扱特記事項」を守らなければならない。</w:t>
      </w:r>
    </w:p>
    <w:p w14:paraId="1DDB0932" w14:textId="1C2884F1" w:rsidR="007E767E" w:rsidRPr="000D6A0C" w:rsidRDefault="007E767E" w:rsidP="00322959">
      <w:pPr>
        <w:adjustRightInd w:val="0"/>
        <w:snapToGrid w:val="0"/>
        <w:spacing w:line="360" w:lineRule="auto"/>
        <w:ind w:left="222" w:hangingChars="100" w:hanging="222"/>
        <w:rPr>
          <w:rFonts w:ascii="ＭＳ 明朝" w:hAnsi="ＭＳ 明朝"/>
          <w:sz w:val="24"/>
        </w:rPr>
      </w:pPr>
      <w:bookmarkStart w:id="19" w:name="_Hlk34347387"/>
      <w:r w:rsidRPr="000D6A0C">
        <w:rPr>
          <w:rFonts w:ascii="ＭＳ 明朝" w:hAnsi="ＭＳ 明朝" w:hint="eastAsia"/>
          <w:sz w:val="24"/>
        </w:rPr>
        <w:t>２　前項の規定は、第</w:t>
      </w:r>
      <w:r w:rsidR="00E754BA" w:rsidRPr="000D6A0C">
        <w:rPr>
          <w:rFonts w:ascii="ＭＳ 明朝" w:hAnsi="ＭＳ 明朝" w:hint="eastAsia"/>
          <w:sz w:val="24"/>
        </w:rPr>
        <w:t>６</w:t>
      </w:r>
      <w:r w:rsidRPr="000D6A0C">
        <w:rPr>
          <w:rFonts w:ascii="ＭＳ 明朝" w:hAnsi="ＭＳ 明朝" w:hint="eastAsia"/>
          <w:sz w:val="24"/>
        </w:rPr>
        <w:t>条の規定による再委託先において準用する。</w:t>
      </w:r>
    </w:p>
    <w:p w14:paraId="76FC73DD" w14:textId="77777777" w:rsidR="007E767E" w:rsidRPr="000D6A0C" w:rsidRDefault="007E767E" w:rsidP="00322959">
      <w:pPr>
        <w:adjustRightInd w:val="0"/>
        <w:snapToGrid w:val="0"/>
        <w:spacing w:line="360" w:lineRule="auto"/>
        <w:ind w:left="222" w:hangingChars="100" w:hanging="222"/>
        <w:rPr>
          <w:rFonts w:ascii="ＭＳ 明朝" w:hAnsi="ＭＳ 明朝"/>
          <w:sz w:val="24"/>
        </w:rPr>
      </w:pPr>
      <w:bookmarkStart w:id="20" w:name="_Hlk34347413"/>
      <w:bookmarkEnd w:id="19"/>
      <w:r w:rsidRPr="000D6A0C">
        <w:rPr>
          <w:rFonts w:ascii="ＭＳ 明朝" w:hAnsi="ＭＳ 明朝" w:hint="eastAsia"/>
          <w:sz w:val="24"/>
        </w:rPr>
        <w:t xml:space="preserve">　（事故等の報告）</w:t>
      </w:r>
    </w:p>
    <w:p w14:paraId="4DF5E809" w14:textId="5980C9E5" w:rsidR="007E767E" w:rsidRPr="000D6A0C" w:rsidRDefault="007E767E" w:rsidP="007E767E">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2</w:t>
      </w:r>
      <w:r w:rsidR="00E754BA" w:rsidRPr="000D6A0C">
        <w:rPr>
          <w:rFonts w:ascii="ＭＳ 明朝" w:hAnsi="ＭＳ 明朝"/>
          <w:sz w:val="24"/>
        </w:rPr>
        <w:t>5</w:t>
      </w:r>
      <w:r w:rsidRPr="000D6A0C">
        <w:rPr>
          <w:rFonts w:ascii="ＭＳ 明朝" w:hAnsi="ＭＳ 明朝" w:hint="eastAsia"/>
          <w:sz w:val="24"/>
        </w:rPr>
        <w:t>条　乙は、委託業務における事故の発生またはそのおそれがあること（以下「事故等」という。）を知ったときは、その事故発生の帰責の如何を問わず、直ちにその旨を甲に報告し、速やかに応急措置を講じた後、遅滞なく詳細な報告および今後の対処方針を書面にて提出しなければならない。</w:t>
      </w:r>
    </w:p>
    <w:p w14:paraId="6DD379C2" w14:textId="77777777" w:rsidR="007E767E" w:rsidRPr="000D6A0C" w:rsidRDefault="007E767E" w:rsidP="007E767E">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２　乙は、前項の事故等が個人情報の漏洩、滅失またはき損に係るものである場合には、当該個人情報の項目、内容、事故等の発生場所、発生状況等を詳細に記載した書面を速やかに甲に提出し、甲の指示に従わなければならない。</w:t>
      </w:r>
    </w:p>
    <w:bookmarkEnd w:id="20"/>
    <w:p w14:paraId="64F2F52B"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（事業成果の帰属）</w:t>
      </w:r>
    </w:p>
    <w:p w14:paraId="57B46FD3" w14:textId="3EC3E9EB" w:rsidR="009D4A75" w:rsidRPr="000D6A0C" w:rsidRDefault="00F871BB">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2</w:t>
      </w:r>
      <w:r w:rsidR="00E754BA" w:rsidRPr="000D6A0C">
        <w:rPr>
          <w:rFonts w:ascii="ＭＳ 明朝" w:hAnsi="ＭＳ 明朝"/>
          <w:sz w:val="24"/>
        </w:rPr>
        <w:t>6</w:t>
      </w:r>
      <w:r w:rsidRPr="000D6A0C">
        <w:rPr>
          <w:rFonts w:ascii="ＭＳ 明朝" w:hAnsi="ＭＳ 明朝" w:hint="eastAsia"/>
          <w:sz w:val="24"/>
        </w:rPr>
        <w:t>条　この委託事業により得た成果は、甲に帰属するものとし、乙がこれを発表しようとするときは、甲の承認を得なければならない。</w:t>
      </w:r>
    </w:p>
    <w:p w14:paraId="4032DF7F" w14:textId="7CF1A965" w:rsidR="009D4A75" w:rsidRPr="000D6A0C" w:rsidRDefault="009D4A75" w:rsidP="00897FE8">
      <w:pPr>
        <w:adjustRightInd w:val="0"/>
        <w:snapToGrid w:val="0"/>
        <w:spacing w:line="360" w:lineRule="auto"/>
        <w:ind w:leftChars="100" w:left="192"/>
        <w:rPr>
          <w:rFonts w:ascii="ＭＳ 明朝" w:hAnsi="ＭＳ 明朝"/>
          <w:sz w:val="24"/>
        </w:rPr>
      </w:pPr>
      <w:bookmarkStart w:id="21" w:name="_Hlk34347475"/>
      <w:r w:rsidRPr="000D6A0C">
        <w:rPr>
          <w:rFonts w:ascii="ＭＳ 明朝" w:hAnsi="ＭＳ 明朝" w:hint="eastAsia"/>
          <w:sz w:val="24"/>
        </w:rPr>
        <w:t>（</w:t>
      </w:r>
      <w:r w:rsidR="000E3444" w:rsidRPr="000D6A0C">
        <w:rPr>
          <w:rFonts w:ascii="ＭＳ 明朝" w:hAnsi="ＭＳ 明朝" w:hint="eastAsia"/>
          <w:sz w:val="24"/>
        </w:rPr>
        <w:t>著作権、特許権等の取り扱い</w:t>
      </w:r>
      <w:r w:rsidRPr="000D6A0C">
        <w:rPr>
          <w:rFonts w:ascii="ＭＳ 明朝" w:hAnsi="ＭＳ 明朝" w:hint="eastAsia"/>
          <w:sz w:val="24"/>
        </w:rPr>
        <w:t>）</w:t>
      </w:r>
    </w:p>
    <w:p w14:paraId="7AB4EFE9" w14:textId="3A63C00B" w:rsidR="00F871BB" w:rsidRPr="000D6A0C" w:rsidRDefault="009D4A75">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2</w:t>
      </w:r>
      <w:r w:rsidR="00E754BA" w:rsidRPr="000D6A0C">
        <w:rPr>
          <w:rFonts w:ascii="ＭＳ 明朝" w:hAnsi="ＭＳ 明朝"/>
          <w:sz w:val="24"/>
        </w:rPr>
        <w:t>7</w:t>
      </w:r>
      <w:r w:rsidRPr="000D6A0C">
        <w:rPr>
          <w:rFonts w:ascii="ＭＳ 明朝" w:hAnsi="ＭＳ 明朝" w:hint="eastAsia"/>
          <w:sz w:val="24"/>
        </w:rPr>
        <w:t xml:space="preserve">条　</w:t>
      </w:r>
      <w:r w:rsidR="007E767E" w:rsidRPr="000D6A0C">
        <w:rPr>
          <w:rFonts w:ascii="ＭＳ 明朝" w:hAnsi="ＭＳ 明朝" w:hint="eastAsia"/>
          <w:sz w:val="24"/>
        </w:rPr>
        <w:t>乙は、</w:t>
      </w:r>
      <w:r w:rsidR="000E3444" w:rsidRPr="000D6A0C">
        <w:rPr>
          <w:rFonts w:ascii="ＭＳ 明朝" w:hAnsi="ＭＳ 明朝" w:hint="eastAsia"/>
          <w:sz w:val="24"/>
        </w:rPr>
        <w:t>委託</w:t>
      </w:r>
      <w:r w:rsidR="007E767E" w:rsidRPr="000D6A0C">
        <w:rPr>
          <w:rFonts w:ascii="ＭＳ 明朝" w:hAnsi="ＭＳ 明朝" w:hint="eastAsia"/>
          <w:sz w:val="24"/>
        </w:rPr>
        <w:t>業務の履行において、第三者の著作権、特許権およびその他の権利を侵害しないよう合理的な措置を講じなければならない。ただし、甲の責めに帰すべき事由により権利侵害となる場合</w:t>
      </w:r>
      <w:r w:rsidR="000E3444" w:rsidRPr="000D6A0C">
        <w:rPr>
          <w:rFonts w:ascii="ＭＳ 明朝" w:hAnsi="ＭＳ 明朝" w:hint="eastAsia"/>
          <w:sz w:val="24"/>
        </w:rPr>
        <w:t>は、この限りではない</w:t>
      </w:r>
      <w:r w:rsidR="007E767E" w:rsidRPr="000D6A0C">
        <w:rPr>
          <w:rFonts w:ascii="ＭＳ 明朝" w:hAnsi="ＭＳ 明朝" w:hint="eastAsia"/>
          <w:sz w:val="24"/>
        </w:rPr>
        <w:t>。</w:t>
      </w:r>
    </w:p>
    <w:p w14:paraId="0A64C99D" w14:textId="77777777" w:rsidR="007E767E" w:rsidRPr="000D6A0C" w:rsidRDefault="007E767E" w:rsidP="00897FE8">
      <w:pPr>
        <w:adjustRightInd w:val="0"/>
        <w:snapToGrid w:val="0"/>
        <w:spacing w:line="360" w:lineRule="auto"/>
        <w:ind w:leftChars="100" w:left="414" w:hangingChars="100" w:hanging="222"/>
        <w:rPr>
          <w:rFonts w:ascii="ＭＳ 明朝" w:hAnsi="ＭＳ 明朝"/>
          <w:sz w:val="24"/>
        </w:rPr>
      </w:pPr>
      <w:r w:rsidRPr="000D6A0C">
        <w:rPr>
          <w:rFonts w:ascii="ＭＳ 明朝" w:hAnsi="ＭＳ 明朝" w:hint="eastAsia"/>
          <w:sz w:val="24"/>
        </w:rPr>
        <w:lastRenderedPageBreak/>
        <w:t>（法令等の遵守）</w:t>
      </w:r>
    </w:p>
    <w:p w14:paraId="57974B33" w14:textId="1FCB47DB" w:rsidR="007E767E" w:rsidRPr="000D6A0C" w:rsidRDefault="007E767E" w:rsidP="00897FE8">
      <w:pPr>
        <w:adjustRightInd w:val="0"/>
        <w:snapToGrid w:val="0"/>
        <w:spacing w:line="360" w:lineRule="auto"/>
        <w:ind w:left="445" w:hangingChars="200" w:hanging="445"/>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2</w:t>
      </w:r>
      <w:r w:rsidR="00E754BA" w:rsidRPr="000D6A0C">
        <w:rPr>
          <w:rFonts w:ascii="ＭＳ 明朝" w:hAnsi="ＭＳ 明朝"/>
          <w:sz w:val="24"/>
        </w:rPr>
        <w:t>8</w:t>
      </w:r>
      <w:r w:rsidRPr="000D6A0C">
        <w:rPr>
          <w:rFonts w:ascii="ＭＳ 明朝" w:hAnsi="ＭＳ 明朝" w:hint="eastAsia"/>
          <w:sz w:val="24"/>
        </w:rPr>
        <w:t>条　乙は、本契約の履行に当たり、関係する法令等を遵守しなければならない。</w:t>
      </w:r>
    </w:p>
    <w:p w14:paraId="622CC216" w14:textId="77777777" w:rsidR="007E767E" w:rsidRPr="000D6A0C" w:rsidRDefault="007E767E" w:rsidP="00897FE8">
      <w:pPr>
        <w:adjustRightInd w:val="0"/>
        <w:snapToGrid w:val="0"/>
        <w:spacing w:line="360" w:lineRule="auto"/>
        <w:ind w:leftChars="100" w:left="414" w:hangingChars="100" w:hanging="222"/>
        <w:rPr>
          <w:rFonts w:ascii="ＭＳ 明朝" w:hAnsi="ＭＳ 明朝"/>
          <w:sz w:val="24"/>
        </w:rPr>
      </w:pPr>
      <w:r w:rsidRPr="000D6A0C">
        <w:rPr>
          <w:rFonts w:ascii="ＭＳ 明朝" w:hAnsi="ＭＳ 明朝" w:hint="eastAsia"/>
          <w:sz w:val="24"/>
        </w:rPr>
        <w:t>（管轄裁判所）</w:t>
      </w:r>
    </w:p>
    <w:p w14:paraId="6A1EA8AC" w14:textId="54905893" w:rsidR="007E767E" w:rsidRPr="000D6A0C" w:rsidRDefault="007E767E" w:rsidP="007E767E">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2</w:t>
      </w:r>
      <w:r w:rsidR="00E754BA" w:rsidRPr="000D6A0C">
        <w:rPr>
          <w:rFonts w:ascii="ＭＳ 明朝" w:hAnsi="ＭＳ 明朝"/>
          <w:sz w:val="24"/>
        </w:rPr>
        <w:t>9</w:t>
      </w:r>
      <w:r w:rsidRPr="000D6A0C">
        <w:rPr>
          <w:rFonts w:ascii="ＭＳ 明朝" w:hAnsi="ＭＳ 明朝" w:hint="eastAsia"/>
          <w:sz w:val="24"/>
        </w:rPr>
        <w:t>条　本契約について訴訟の必要が生じたときは、甲の事務所の所在地を管轄する裁判所を第一審の専属的合意管轄裁判所とする。</w:t>
      </w:r>
    </w:p>
    <w:bookmarkEnd w:id="21"/>
    <w:p w14:paraId="3539B0CB" w14:textId="77777777" w:rsidR="008563FC" w:rsidRPr="000D6A0C" w:rsidRDefault="008563FC"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w:t>
      </w:r>
      <w:r w:rsidRPr="000D6A0C">
        <w:rPr>
          <w:rFonts w:ascii="ＭＳ 明朝" w:hAnsi="ＭＳ 明朝"/>
          <w:sz w:val="24"/>
        </w:rPr>
        <w:t>(関係書類の整備および保存期限)</w:t>
      </w:r>
    </w:p>
    <w:p w14:paraId="01401B37" w14:textId="16EC8AE5" w:rsidR="008563FC" w:rsidRPr="000D6A0C" w:rsidRDefault="008563FC"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E754BA" w:rsidRPr="000D6A0C">
        <w:rPr>
          <w:rFonts w:ascii="ＭＳ 明朝" w:hAnsi="ＭＳ 明朝"/>
          <w:sz w:val="24"/>
        </w:rPr>
        <w:t>30</w:t>
      </w:r>
      <w:r w:rsidRPr="000D6A0C">
        <w:rPr>
          <w:rFonts w:ascii="ＭＳ 明朝" w:hAnsi="ＭＳ 明朝" w:hint="eastAsia"/>
          <w:sz w:val="24"/>
        </w:rPr>
        <w:t>条</w:t>
      </w:r>
      <w:r w:rsidR="00F871BB" w:rsidRPr="000D6A0C">
        <w:rPr>
          <w:rFonts w:ascii="ＭＳ 明朝" w:hAnsi="ＭＳ 明朝" w:hint="eastAsia"/>
          <w:sz w:val="24"/>
        </w:rPr>
        <w:t xml:space="preserve">　</w:t>
      </w:r>
      <w:r w:rsidR="00671317" w:rsidRPr="000D6A0C">
        <w:rPr>
          <w:rFonts w:hint="eastAsia"/>
          <w:sz w:val="24"/>
        </w:rPr>
        <w:t>乙は、委託事業の実施経過</w:t>
      </w:r>
      <w:r w:rsidR="00371DC6" w:rsidRPr="000D6A0C">
        <w:rPr>
          <w:rFonts w:hint="eastAsia"/>
          <w:sz w:val="24"/>
        </w:rPr>
        <w:t>およ</w:t>
      </w:r>
      <w:r w:rsidR="00671317" w:rsidRPr="000D6A0C">
        <w:rPr>
          <w:rFonts w:hint="eastAsia"/>
          <w:sz w:val="24"/>
        </w:rPr>
        <w:t>び委託訓練に係る関係書類を整備し、甲からの照会等に対応できるようにしなければならない</w:t>
      </w:r>
      <w:r w:rsidR="00671317" w:rsidRPr="000D6A0C">
        <w:rPr>
          <w:rFonts w:hint="eastAsia"/>
        </w:rPr>
        <w:t>。</w:t>
      </w:r>
    </w:p>
    <w:p w14:paraId="1360BAB1" w14:textId="77777777" w:rsidR="00671317" w:rsidRPr="000D6A0C" w:rsidRDefault="00671317" w:rsidP="00322959">
      <w:pPr>
        <w:snapToGrid w:val="0"/>
        <w:spacing w:line="360" w:lineRule="auto"/>
        <w:ind w:left="222" w:hangingChars="100" w:hanging="222"/>
        <w:rPr>
          <w:rFonts w:ascii="ＭＳ 明朝" w:hAnsi="ＭＳ 明朝" w:cs="ＭＳ 明朝"/>
          <w:kern w:val="0"/>
          <w:sz w:val="24"/>
        </w:rPr>
      </w:pPr>
      <w:r w:rsidRPr="000D6A0C">
        <w:rPr>
          <w:rFonts w:ascii="ＭＳ 明朝" w:hAnsi="ＭＳ 明朝" w:cs="ＭＳ 明朝" w:hint="eastAsia"/>
          <w:kern w:val="0"/>
          <w:sz w:val="24"/>
        </w:rPr>
        <w:t>２　乙は、前項の書類等を委託事業の終了（中止</w:t>
      </w:r>
      <w:r w:rsidR="00371DC6" w:rsidRPr="000D6A0C">
        <w:rPr>
          <w:rFonts w:ascii="ＭＳ 明朝" w:hAnsi="ＭＳ 明朝" w:cs="ＭＳ 明朝" w:hint="eastAsia"/>
          <w:kern w:val="0"/>
          <w:sz w:val="24"/>
        </w:rPr>
        <w:t>また</w:t>
      </w:r>
      <w:r w:rsidRPr="000D6A0C">
        <w:rPr>
          <w:rFonts w:ascii="ＭＳ 明朝" w:hAnsi="ＭＳ 明朝" w:cs="ＭＳ 明朝" w:hint="eastAsia"/>
          <w:kern w:val="0"/>
          <w:sz w:val="24"/>
        </w:rPr>
        <w:t>は廃止の承認を受けた場合を含む。）の日の属する年度の終了後５年間、</w:t>
      </w:r>
      <w:r w:rsidR="00371DC6" w:rsidRPr="000D6A0C">
        <w:rPr>
          <w:rFonts w:ascii="ＭＳ 明朝" w:hAnsi="ＭＳ 明朝" w:cs="ＭＳ 明朝" w:hint="eastAsia"/>
          <w:kern w:val="0"/>
          <w:sz w:val="24"/>
        </w:rPr>
        <w:t>また</w:t>
      </w:r>
      <w:r w:rsidRPr="000D6A0C">
        <w:rPr>
          <w:rFonts w:ascii="ＭＳ 明朝" w:hAnsi="ＭＳ 明朝" w:cs="ＭＳ 明朝" w:hint="eastAsia"/>
          <w:kern w:val="0"/>
          <w:sz w:val="24"/>
        </w:rPr>
        <w:t>は現に監査、検査、訴訟等における対象となっている場合においては、当該監査、検査、訴訟等が終了するまでの間のいずれか遅い日までの間保存しなければならない。</w:t>
      </w:r>
    </w:p>
    <w:p w14:paraId="00E6C424" w14:textId="77777777" w:rsidR="007E767E" w:rsidRPr="000D6A0C" w:rsidRDefault="007E767E" w:rsidP="00897FE8">
      <w:pPr>
        <w:snapToGrid w:val="0"/>
        <w:spacing w:line="360" w:lineRule="auto"/>
        <w:ind w:leftChars="100" w:left="192"/>
        <w:rPr>
          <w:rFonts w:ascii="ＭＳ 明朝" w:hAnsi="ＭＳ 明朝" w:cs="ＭＳ 明朝"/>
          <w:kern w:val="0"/>
          <w:sz w:val="24"/>
        </w:rPr>
      </w:pPr>
      <w:bookmarkStart w:id="22" w:name="_Hlk34350668"/>
      <w:r w:rsidRPr="000D6A0C">
        <w:rPr>
          <w:rFonts w:ascii="ＭＳ 明朝" w:hAnsi="ＭＳ 明朝" w:cs="ＭＳ 明朝" w:hint="eastAsia"/>
          <w:kern w:val="0"/>
          <w:sz w:val="24"/>
        </w:rPr>
        <w:t>（契約費用）</w:t>
      </w:r>
    </w:p>
    <w:p w14:paraId="2FFF3BA9" w14:textId="0B992D1D" w:rsidR="007E767E" w:rsidRPr="000D6A0C" w:rsidRDefault="007E767E" w:rsidP="007E767E">
      <w:pPr>
        <w:snapToGrid w:val="0"/>
        <w:spacing w:line="360" w:lineRule="auto"/>
        <w:ind w:left="222" w:hangingChars="100" w:hanging="222"/>
        <w:rPr>
          <w:rFonts w:ascii="ＭＳ 明朝" w:hAnsi="ＭＳ 明朝" w:cs="ＭＳ 明朝"/>
          <w:kern w:val="0"/>
          <w:sz w:val="24"/>
        </w:rPr>
      </w:pPr>
      <w:bookmarkStart w:id="23" w:name="_Hlk34347524"/>
      <w:r w:rsidRPr="000D6A0C">
        <w:rPr>
          <w:rFonts w:ascii="ＭＳ 明朝" w:hAnsi="ＭＳ 明朝" w:cs="ＭＳ 明朝" w:hint="eastAsia"/>
          <w:kern w:val="0"/>
          <w:sz w:val="24"/>
        </w:rPr>
        <w:t>第</w:t>
      </w:r>
      <w:r w:rsidR="00D30E64" w:rsidRPr="000D6A0C">
        <w:rPr>
          <w:rFonts w:ascii="ＭＳ 明朝" w:hAnsi="ＭＳ 明朝" w:cs="ＭＳ 明朝"/>
          <w:kern w:val="0"/>
          <w:sz w:val="24"/>
        </w:rPr>
        <w:t>3</w:t>
      </w:r>
      <w:r w:rsidR="00E754BA" w:rsidRPr="000D6A0C">
        <w:rPr>
          <w:rFonts w:ascii="ＭＳ 明朝" w:hAnsi="ＭＳ 明朝" w:cs="ＭＳ 明朝"/>
          <w:kern w:val="0"/>
          <w:sz w:val="24"/>
        </w:rPr>
        <w:t>1</w:t>
      </w:r>
      <w:r w:rsidRPr="000D6A0C">
        <w:rPr>
          <w:rFonts w:ascii="ＭＳ 明朝" w:hAnsi="ＭＳ 明朝" w:cs="ＭＳ 明朝" w:hint="eastAsia"/>
          <w:kern w:val="0"/>
          <w:sz w:val="24"/>
        </w:rPr>
        <w:t>条　本契約の締結に必要な費用は、乙の負担とする。</w:t>
      </w:r>
    </w:p>
    <w:p w14:paraId="6DA0826B" w14:textId="77777777" w:rsidR="007E767E" w:rsidRPr="000D6A0C" w:rsidRDefault="007E767E" w:rsidP="00897FE8">
      <w:pPr>
        <w:snapToGrid w:val="0"/>
        <w:spacing w:line="360" w:lineRule="auto"/>
        <w:ind w:leftChars="100" w:left="192"/>
        <w:rPr>
          <w:rFonts w:ascii="ＭＳ 明朝" w:hAnsi="ＭＳ 明朝" w:cs="ＭＳ 明朝"/>
          <w:kern w:val="0"/>
          <w:sz w:val="24"/>
        </w:rPr>
      </w:pPr>
      <w:r w:rsidRPr="000D6A0C">
        <w:rPr>
          <w:rFonts w:ascii="ＭＳ 明朝" w:hAnsi="ＭＳ 明朝" w:cs="ＭＳ 明朝" w:hint="eastAsia"/>
          <w:kern w:val="0"/>
          <w:sz w:val="24"/>
        </w:rPr>
        <w:t>（自動車の使用）</w:t>
      </w:r>
    </w:p>
    <w:p w14:paraId="41B84386" w14:textId="0E6474AD" w:rsidR="007E767E" w:rsidRPr="000D6A0C" w:rsidRDefault="007E767E" w:rsidP="007E767E">
      <w:pPr>
        <w:snapToGrid w:val="0"/>
        <w:spacing w:line="360" w:lineRule="auto"/>
        <w:ind w:left="222" w:hangingChars="100" w:hanging="222"/>
        <w:rPr>
          <w:rFonts w:ascii="ＭＳ 明朝" w:hAnsi="ＭＳ 明朝" w:cs="ＭＳ 明朝"/>
          <w:kern w:val="0"/>
          <w:sz w:val="24"/>
        </w:rPr>
      </w:pPr>
      <w:r w:rsidRPr="000D6A0C">
        <w:rPr>
          <w:rFonts w:ascii="ＭＳ 明朝" w:hAnsi="ＭＳ 明朝" w:cs="ＭＳ 明朝" w:hint="eastAsia"/>
          <w:kern w:val="0"/>
          <w:sz w:val="24"/>
        </w:rPr>
        <w:t>第</w:t>
      </w:r>
      <w:r w:rsidR="00D30E64" w:rsidRPr="000D6A0C">
        <w:rPr>
          <w:rFonts w:ascii="ＭＳ 明朝" w:hAnsi="ＭＳ 明朝" w:cs="ＭＳ 明朝"/>
          <w:kern w:val="0"/>
          <w:sz w:val="24"/>
        </w:rPr>
        <w:t>3</w:t>
      </w:r>
      <w:r w:rsidR="00E754BA" w:rsidRPr="000D6A0C">
        <w:rPr>
          <w:rFonts w:ascii="ＭＳ 明朝" w:hAnsi="ＭＳ 明朝" w:cs="ＭＳ 明朝"/>
          <w:kern w:val="0"/>
          <w:sz w:val="24"/>
        </w:rPr>
        <w:t>2</w:t>
      </w:r>
      <w:r w:rsidRPr="000D6A0C">
        <w:rPr>
          <w:rFonts w:ascii="ＭＳ 明朝" w:hAnsi="ＭＳ 明朝" w:cs="ＭＳ 明朝" w:hint="eastAsia"/>
          <w:kern w:val="0"/>
          <w:sz w:val="24"/>
        </w:rPr>
        <w:t>条　乙は、本契約の履行にあたり自動車を使用する場合は、アイドリング・ストップを励行するとともに、経済速度での運転等環境にやさしい運転に努めるものとする。</w:t>
      </w:r>
    </w:p>
    <w:bookmarkEnd w:id="22"/>
    <w:bookmarkEnd w:id="23"/>
    <w:p w14:paraId="550340DF" w14:textId="77777777" w:rsidR="00F871BB" w:rsidRPr="000D6A0C" w:rsidRDefault="00F871BB" w:rsidP="001A08ED">
      <w:pPr>
        <w:adjustRightInd w:val="0"/>
        <w:snapToGrid w:val="0"/>
        <w:spacing w:line="360" w:lineRule="auto"/>
        <w:ind w:firstLineChars="100" w:firstLine="222"/>
        <w:rPr>
          <w:rFonts w:ascii="ＭＳ 明朝" w:hAnsi="ＭＳ 明朝"/>
          <w:sz w:val="24"/>
        </w:rPr>
      </w:pPr>
      <w:r w:rsidRPr="000D6A0C">
        <w:rPr>
          <w:rFonts w:ascii="ＭＳ 明朝" w:hAnsi="ＭＳ 明朝" w:hint="eastAsia"/>
          <w:sz w:val="24"/>
        </w:rPr>
        <w:t>（その他）</w:t>
      </w:r>
    </w:p>
    <w:p w14:paraId="78DC9901" w14:textId="0F512ECE" w:rsidR="00F871BB"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3</w:t>
      </w:r>
      <w:r w:rsidR="00E754BA" w:rsidRPr="000D6A0C">
        <w:rPr>
          <w:rFonts w:ascii="ＭＳ 明朝" w:hAnsi="ＭＳ 明朝"/>
          <w:sz w:val="24"/>
        </w:rPr>
        <w:t>3</w:t>
      </w:r>
      <w:r w:rsidRPr="000D6A0C">
        <w:rPr>
          <w:rFonts w:ascii="ＭＳ 明朝" w:hAnsi="ＭＳ 明朝" w:hint="eastAsia"/>
          <w:sz w:val="24"/>
        </w:rPr>
        <w:t>条　この契約条項に定めるもののほか、必要な事項については滋賀県財務規則、その他の法令の定めるところによる。</w:t>
      </w:r>
    </w:p>
    <w:p w14:paraId="41E6AE14" w14:textId="77777777" w:rsidR="00F871BB"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２　この契約</w:t>
      </w:r>
      <w:r w:rsidR="006937B2" w:rsidRPr="000D6A0C">
        <w:rPr>
          <w:rFonts w:ascii="ＭＳ 明朝" w:hAnsi="ＭＳ 明朝" w:hint="eastAsia"/>
          <w:sz w:val="24"/>
        </w:rPr>
        <w:t>に</w:t>
      </w:r>
      <w:r w:rsidRPr="000D6A0C">
        <w:rPr>
          <w:rFonts w:ascii="ＭＳ 明朝" w:hAnsi="ＭＳ 明朝" w:hint="eastAsia"/>
          <w:sz w:val="24"/>
        </w:rPr>
        <w:t>定めのない事項またはこの契約について疑義が生じたときは、甲乙</w:t>
      </w:r>
      <w:r w:rsidR="00072184" w:rsidRPr="000D6A0C">
        <w:rPr>
          <w:rFonts w:ascii="ＭＳ 明朝" w:hAnsi="ＭＳ 明朝" w:hint="eastAsia"/>
          <w:sz w:val="24"/>
        </w:rPr>
        <w:t>双方が</w:t>
      </w:r>
      <w:r w:rsidRPr="000D6A0C">
        <w:rPr>
          <w:rFonts w:ascii="ＭＳ 明朝" w:hAnsi="ＭＳ 明朝" w:hint="eastAsia"/>
          <w:sz w:val="24"/>
        </w:rPr>
        <w:t>協議して定めるものとする。</w:t>
      </w:r>
      <w:r w:rsidR="00E95D15" w:rsidRPr="000D6A0C">
        <w:rPr>
          <w:rFonts w:ascii="ＭＳ 明朝" w:hAnsi="ＭＳ 明朝" w:hint="eastAsia"/>
          <w:sz w:val="24"/>
        </w:rPr>
        <w:t xml:space="preserve">　</w:t>
      </w:r>
    </w:p>
    <w:p w14:paraId="49B112B3" w14:textId="77777777" w:rsidR="00F871BB"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３　乙は、訓練受講者に対し、甲が支払う業務委託料以外の金品の支払い要求や、特定商品の購入を勧誘してはならない。ただし、乙が、訓練開始時に訓練受講者から徴収する訓練受講者の所有となる教科書等についての負担金については、この限りではない。</w:t>
      </w:r>
    </w:p>
    <w:p w14:paraId="29274A46" w14:textId="77777777" w:rsidR="00F871BB"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４　乙が偽りその他不正な行為を行い、または行おうとしたことが明らかとなった場合、甲は、</w:t>
      </w:r>
      <w:r w:rsidR="00211947" w:rsidRPr="000D6A0C">
        <w:rPr>
          <w:rFonts w:ascii="ＭＳ 明朝" w:hAnsi="ＭＳ 明朝" w:hint="eastAsia"/>
          <w:sz w:val="24"/>
        </w:rPr>
        <w:t>不正行為に係る処分を通知した日から</w:t>
      </w:r>
      <w:r w:rsidR="00553697" w:rsidRPr="000D6A0C">
        <w:rPr>
          <w:rFonts w:ascii="ＭＳ 明朝" w:hAnsi="ＭＳ 明朝" w:hint="eastAsia"/>
          <w:sz w:val="24"/>
        </w:rPr>
        <w:t>５</w:t>
      </w:r>
      <w:r w:rsidR="00211947" w:rsidRPr="000D6A0C">
        <w:rPr>
          <w:rFonts w:ascii="ＭＳ 明朝" w:hAnsi="ＭＳ 明朝" w:hint="eastAsia"/>
          <w:sz w:val="24"/>
        </w:rPr>
        <w:t>年以内の期間について定め、受託機会を与えないことのほか、</w:t>
      </w:r>
      <w:r w:rsidRPr="000D6A0C">
        <w:rPr>
          <w:rFonts w:ascii="ＭＳ 明朝" w:hAnsi="ＭＳ 明朝" w:hint="eastAsia"/>
          <w:sz w:val="24"/>
        </w:rPr>
        <w:t>そ</w:t>
      </w:r>
      <w:r w:rsidR="00211947" w:rsidRPr="000D6A0C">
        <w:rPr>
          <w:rFonts w:ascii="ＭＳ 明朝" w:hAnsi="ＭＳ 明朝" w:hint="eastAsia"/>
          <w:sz w:val="24"/>
        </w:rPr>
        <w:t>の</w:t>
      </w:r>
      <w:r w:rsidRPr="000D6A0C">
        <w:rPr>
          <w:rFonts w:ascii="ＭＳ 明朝" w:hAnsi="ＭＳ 明朝" w:hint="eastAsia"/>
          <w:sz w:val="24"/>
        </w:rPr>
        <w:t>必要な措置を講ずることができるものとする。</w:t>
      </w:r>
    </w:p>
    <w:p w14:paraId="635932D3" w14:textId="77777777" w:rsidR="00F871BB" w:rsidRPr="000D6A0C" w:rsidRDefault="00F02535"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５　甲の訓練実施に直接的に関連する業務（乙に対する監督・指導等）については、滋賀県立高等技術専門校長が行うこととする。</w:t>
      </w:r>
    </w:p>
    <w:p w14:paraId="2B51592B"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この契約の証として本書</w:t>
      </w:r>
      <w:r w:rsidR="0000188B" w:rsidRPr="000D6A0C">
        <w:rPr>
          <w:rFonts w:ascii="ＭＳ 明朝" w:hAnsi="ＭＳ 明朝" w:hint="eastAsia"/>
          <w:sz w:val="24"/>
        </w:rPr>
        <w:t>２</w:t>
      </w:r>
      <w:r w:rsidRPr="000D6A0C">
        <w:rPr>
          <w:rFonts w:ascii="ＭＳ 明朝" w:hAnsi="ＭＳ 明朝" w:hint="eastAsia"/>
          <w:sz w:val="24"/>
        </w:rPr>
        <w:t>通を作成し、甲乙</w:t>
      </w:r>
      <w:r w:rsidR="00072184" w:rsidRPr="000D6A0C">
        <w:rPr>
          <w:rFonts w:ascii="ＭＳ 明朝" w:hAnsi="ＭＳ 明朝" w:hint="eastAsia"/>
          <w:sz w:val="24"/>
        </w:rPr>
        <w:t>双方が</w:t>
      </w:r>
      <w:r w:rsidRPr="000D6A0C">
        <w:rPr>
          <w:rFonts w:ascii="ＭＳ 明朝" w:hAnsi="ＭＳ 明朝" w:hint="eastAsia"/>
          <w:sz w:val="24"/>
        </w:rPr>
        <w:t>記名押印のうえ各自</w:t>
      </w:r>
      <w:r w:rsidR="00322959" w:rsidRPr="000D6A0C">
        <w:rPr>
          <w:rFonts w:ascii="ＭＳ 明朝" w:hAnsi="ＭＳ 明朝" w:hint="eastAsia"/>
          <w:sz w:val="24"/>
        </w:rPr>
        <w:t>１</w:t>
      </w:r>
      <w:r w:rsidRPr="000D6A0C">
        <w:rPr>
          <w:rFonts w:ascii="ＭＳ 明朝" w:hAnsi="ＭＳ 明朝" w:hint="eastAsia"/>
          <w:sz w:val="24"/>
        </w:rPr>
        <w:t>通を保有するものとする。</w:t>
      </w:r>
    </w:p>
    <w:p w14:paraId="6AD695D1" w14:textId="77777777" w:rsidR="00F871BB" w:rsidRPr="000D6A0C" w:rsidRDefault="00F871BB" w:rsidP="00322959">
      <w:pPr>
        <w:adjustRightInd w:val="0"/>
        <w:snapToGrid w:val="0"/>
        <w:spacing w:line="360" w:lineRule="auto"/>
        <w:rPr>
          <w:rFonts w:ascii="ＭＳ 明朝" w:hAnsi="ＭＳ 明朝"/>
          <w:sz w:val="24"/>
        </w:rPr>
      </w:pPr>
    </w:p>
    <w:p w14:paraId="7782F6B5" w14:textId="77777777" w:rsidR="00E754BA" w:rsidRPr="000D6A0C" w:rsidRDefault="00E754BA" w:rsidP="00322959">
      <w:pPr>
        <w:adjustRightInd w:val="0"/>
        <w:snapToGrid w:val="0"/>
        <w:spacing w:line="360" w:lineRule="auto"/>
        <w:rPr>
          <w:rFonts w:ascii="ＭＳ 明朝" w:hAnsi="ＭＳ 明朝"/>
          <w:sz w:val="24"/>
        </w:rPr>
      </w:pPr>
    </w:p>
    <w:p w14:paraId="763F64A1" w14:textId="77777777" w:rsidR="00E754BA" w:rsidRPr="000D6A0C" w:rsidRDefault="00E754BA" w:rsidP="00322959">
      <w:pPr>
        <w:adjustRightInd w:val="0"/>
        <w:snapToGrid w:val="0"/>
        <w:spacing w:line="360" w:lineRule="auto"/>
        <w:rPr>
          <w:rFonts w:ascii="ＭＳ 明朝" w:hAnsi="ＭＳ 明朝"/>
          <w:sz w:val="24"/>
        </w:rPr>
      </w:pPr>
    </w:p>
    <w:p w14:paraId="453E72E7"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w:t>
      </w:r>
      <w:r w:rsidRPr="000D6A0C">
        <w:rPr>
          <w:rFonts w:ascii="ＭＳ 明朝" w:hAnsi="ＭＳ 明朝"/>
          <w:sz w:val="24"/>
        </w:rPr>
        <w:t xml:space="preserve">  年  月  日</w:t>
      </w:r>
    </w:p>
    <w:p w14:paraId="07CAEB0D" w14:textId="77777777" w:rsidR="00F871BB" w:rsidRPr="000D6A0C" w:rsidRDefault="00F871BB" w:rsidP="00322959">
      <w:pPr>
        <w:adjustRightInd w:val="0"/>
        <w:snapToGrid w:val="0"/>
        <w:spacing w:line="360" w:lineRule="auto"/>
        <w:rPr>
          <w:rFonts w:ascii="ＭＳ 明朝" w:hAnsi="ＭＳ 明朝"/>
          <w:sz w:val="24"/>
        </w:rPr>
      </w:pPr>
    </w:p>
    <w:p w14:paraId="0EA8111E"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甲　　　滋賀県大津市京町四丁目</w:t>
      </w:r>
      <w:r w:rsidR="006937B2" w:rsidRPr="000D6A0C">
        <w:rPr>
          <w:rFonts w:ascii="ＭＳ 明朝" w:hAnsi="ＭＳ 明朝"/>
          <w:sz w:val="24"/>
        </w:rPr>
        <w:t>1</w:t>
      </w:r>
      <w:r w:rsidRPr="000D6A0C">
        <w:rPr>
          <w:rFonts w:ascii="ＭＳ 明朝" w:hAnsi="ＭＳ 明朝" w:hint="eastAsia"/>
          <w:sz w:val="24"/>
        </w:rPr>
        <w:t>番</w:t>
      </w:r>
      <w:r w:rsidRPr="000D6A0C">
        <w:rPr>
          <w:rFonts w:ascii="ＭＳ 明朝" w:hAnsi="ＭＳ 明朝"/>
          <w:sz w:val="24"/>
        </w:rPr>
        <w:t>1号</w:t>
      </w:r>
    </w:p>
    <w:p w14:paraId="60A552A2"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w:t>
      </w:r>
      <w:r w:rsidRPr="000D6A0C">
        <w:rPr>
          <w:rFonts w:ascii="ＭＳ 明朝" w:hAnsi="ＭＳ 明朝"/>
          <w:sz w:val="24"/>
        </w:rPr>
        <w:t xml:space="preserve">                      　　　　　滋賀県知事　　</w:t>
      </w:r>
      <w:r w:rsidR="006937B2" w:rsidRPr="000D6A0C">
        <w:rPr>
          <w:rFonts w:ascii="ＭＳ 明朝" w:hAnsi="ＭＳ 明朝" w:hint="eastAsia"/>
          <w:sz w:val="24"/>
        </w:rPr>
        <w:t>三日月</w:t>
      </w:r>
      <w:r w:rsidRPr="000D6A0C">
        <w:rPr>
          <w:rFonts w:ascii="ＭＳ 明朝" w:hAnsi="ＭＳ 明朝" w:hint="eastAsia"/>
          <w:sz w:val="24"/>
        </w:rPr>
        <w:t xml:space="preserve">　</w:t>
      </w:r>
      <w:r w:rsidR="006937B2" w:rsidRPr="000D6A0C">
        <w:rPr>
          <w:rFonts w:ascii="ＭＳ 明朝" w:hAnsi="ＭＳ 明朝" w:hint="eastAsia"/>
          <w:sz w:val="24"/>
        </w:rPr>
        <w:t>大造</w:t>
      </w:r>
    </w:p>
    <w:p w14:paraId="41600D88" w14:textId="77777777" w:rsidR="00F871BB" w:rsidRPr="000D6A0C" w:rsidRDefault="00F871BB" w:rsidP="00322959">
      <w:pPr>
        <w:adjustRightInd w:val="0"/>
        <w:snapToGrid w:val="0"/>
        <w:spacing w:line="360" w:lineRule="auto"/>
        <w:rPr>
          <w:rFonts w:ascii="ＭＳ 明朝" w:hAnsi="ＭＳ 明朝"/>
          <w:sz w:val="24"/>
        </w:rPr>
      </w:pPr>
    </w:p>
    <w:p w14:paraId="1CF3FDD7" w14:textId="77777777" w:rsidR="002F33CF" w:rsidRPr="000D6A0C" w:rsidRDefault="00F871BB" w:rsidP="00322959">
      <w:pPr>
        <w:adjustRightInd w:val="0"/>
        <w:snapToGrid w:val="0"/>
        <w:spacing w:line="360" w:lineRule="auto"/>
        <w:jc w:val="left"/>
        <w:rPr>
          <w:rFonts w:ascii="ＭＳ 明朝" w:hAnsi="ＭＳ 明朝"/>
          <w:sz w:val="24"/>
        </w:rPr>
      </w:pPr>
      <w:r w:rsidRPr="000D6A0C">
        <w:rPr>
          <w:rFonts w:ascii="ＭＳ 明朝" w:hAnsi="ＭＳ 明朝" w:hint="eastAsia"/>
          <w:sz w:val="24"/>
        </w:rPr>
        <w:t xml:space="preserve">　　　　　　　　　乙</w:t>
      </w:r>
      <w:r w:rsidRPr="000D6A0C">
        <w:rPr>
          <w:rFonts w:ascii="ＭＳ 明朝" w:hAnsi="ＭＳ 明朝"/>
          <w:sz w:val="24"/>
        </w:rPr>
        <w:t xml:space="preserve">      </w:t>
      </w:r>
    </w:p>
    <w:p w14:paraId="575DD601"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sz w:val="24"/>
        </w:rPr>
        <w:br w:type="page"/>
      </w:r>
      <w:r w:rsidRPr="000D6A0C">
        <w:rPr>
          <w:rFonts w:ascii="ＭＳ 明朝" w:hAnsi="ＭＳ 明朝" w:hint="eastAsia"/>
          <w:sz w:val="24"/>
        </w:rPr>
        <w:lastRenderedPageBreak/>
        <w:t>別表</w:t>
      </w:r>
    </w:p>
    <w:p w14:paraId="45E7C758" w14:textId="77777777" w:rsidR="00F871BB" w:rsidRPr="000D6A0C" w:rsidRDefault="00F871BB" w:rsidP="00322959">
      <w:pPr>
        <w:adjustRightInd w:val="0"/>
        <w:snapToGrid w:val="0"/>
        <w:spacing w:line="360" w:lineRule="auto"/>
        <w:rPr>
          <w:rFonts w:ascii="ＭＳ 明朝" w:hAnsi="ＭＳ 明朝"/>
          <w:sz w:val="24"/>
        </w:rPr>
      </w:pPr>
    </w:p>
    <w:p w14:paraId="67D752C8"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１．</w:t>
      </w:r>
      <w:r w:rsidR="00FF372A" w:rsidRPr="000D6A0C">
        <w:rPr>
          <w:rFonts w:ascii="ＭＳ 明朝" w:hAnsi="ＭＳ 明朝" w:hint="eastAsia"/>
          <w:sz w:val="24"/>
        </w:rPr>
        <w:t>職業訓練の実施業務</w:t>
      </w:r>
    </w:p>
    <w:p w14:paraId="4A8FBE5D" w14:textId="77777777" w:rsidR="00F871BB" w:rsidRPr="000D6A0C" w:rsidRDefault="00F871BB" w:rsidP="00CE04E9">
      <w:pPr>
        <w:adjustRightInd w:val="0"/>
        <w:snapToGrid w:val="0"/>
        <w:spacing w:line="360" w:lineRule="auto"/>
        <w:ind w:firstLineChars="100" w:firstLine="222"/>
        <w:rPr>
          <w:rFonts w:ascii="ＭＳ 明朝" w:hAnsi="ＭＳ 明朝"/>
          <w:sz w:val="24"/>
        </w:rPr>
      </w:pPr>
      <w:r w:rsidRPr="000D6A0C">
        <w:rPr>
          <w:rFonts w:ascii="ＭＳ 明朝" w:hAnsi="ＭＳ 明朝" w:hint="eastAsia"/>
          <w:sz w:val="24"/>
        </w:rPr>
        <w:t>（１）</w:t>
      </w:r>
      <w:r w:rsidRPr="000D6A0C">
        <w:rPr>
          <w:rFonts w:ascii="ＭＳ 明朝" w:hAnsi="ＭＳ 明朝" w:hint="eastAsia"/>
          <w:kern w:val="0"/>
          <w:sz w:val="24"/>
        </w:rPr>
        <w:t>訓練科名</w:t>
      </w:r>
      <w:r w:rsidRPr="000D6A0C">
        <w:rPr>
          <w:rFonts w:ascii="ＭＳ 明朝" w:hAnsi="ＭＳ 明朝" w:hint="eastAsia"/>
          <w:sz w:val="24"/>
        </w:rPr>
        <w:t xml:space="preserve">　</w:t>
      </w:r>
      <w:r w:rsidR="00CE04E9" w:rsidRPr="000D6A0C">
        <w:rPr>
          <w:rFonts w:ascii="ＭＳ 明朝" w:hAnsi="ＭＳ 明朝" w:hint="eastAsia"/>
          <w:sz w:val="24"/>
        </w:rPr>
        <w:t xml:space="preserve">　　</w:t>
      </w:r>
      <w:r w:rsidRPr="000D6A0C">
        <w:rPr>
          <w:rFonts w:ascii="ＭＳ 明朝" w:hAnsi="ＭＳ 明朝" w:hint="eastAsia"/>
          <w:sz w:val="24"/>
        </w:rPr>
        <w:t>：　　　　　　　　　科</w:t>
      </w:r>
    </w:p>
    <w:p w14:paraId="0786CB5B" w14:textId="77777777" w:rsidR="00F871BB" w:rsidRPr="000D6A0C" w:rsidRDefault="00F871BB" w:rsidP="00CE04E9">
      <w:pPr>
        <w:adjustRightInd w:val="0"/>
        <w:snapToGrid w:val="0"/>
        <w:spacing w:line="360" w:lineRule="auto"/>
        <w:ind w:firstLineChars="100" w:firstLine="222"/>
        <w:rPr>
          <w:rFonts w:ascii="ＭＳ 明朝" w:hAnsi="ＭＳ 明朝"/>
          <w:sz w:val="24"/>
        </w:rPr>
      </w:pPr>
      <w:r w:rsidRPr="000D6A0C">
        <w:rPr>
          <w:rFonts w:ascii="ＭＳ 明朝" w:hAnsi="ＭＳ 明朝" w:hint="eastAsia"/>
          <w:sz w:val="24"/>
        </w:rPr>
        <w:t>（</w:t>
      </w:r>
      <w:r w:rsidR="009121CE" w:rsidRPr="000D6A0C">
        <w:rPr>
          <w:rFonts w:ascii="ＭＳ 明朝" w:hAnsi="ＭＳ 明朝" w:hint="eastAsia"/>
          <w:sz w:val="24"/>
        </w:rPr>
        <w:t>２</w:t>
      </w:r>
      <w:r w:rsidRPr="000D6A0C">
        <w:rPr>
          <w:rFonts w:ascii="ＭＳ 明朝" w:hAnsi="ＭＳ 明朝" w:hint="eastAsia"/>
          <w:sz w:val="24"/>
        </w:rPr>
        <w:t>）</w:t>
      </w:r>
      <w:r w:rsidRPr="000D6A0C">
        <w:rPr>
          <w:rFonts w:ascii="ＭＳ 明朝" w:hAnsi="ＭＳ 明朝" w:hint="eastAsia"/>
          <w:kern w:val="0"/>
          <w:sz w:val="24"/>
        </w:rPr>
        <w:t>訓練期間</w:t>
      </w:r>
      <w:r w:rsidRPr="000D6A0C">
        <w:rPr>
          <w:rFonts w:ascii="ＭＳ 明朝" w:hAnsi="ＭＳ 明朝" w:hint="eastAsia"/>
          <w:sz w:val="24"/>
        </w:rPr>
        <w:t xml:space="preserve">　</w:t>
      </w:r>
      <w:r w:rsidR="00CE04E9" w:rsidRPr="000D6A0C">
        <w:rPr>
          <w:rFonts w:ascii="ＭＳ 明朝" w:hAnsi="ＭＳ 明朝" w:hint="eastAsia"/>
          <w:sz w:val="24"/>
        </w:rPr>
        <w:t xml:space="preserve">　　</w:t>
      </w:r>
      <w:r w:rsidRPr="000D6A0C">
        <w:rPr>
          <w:rFonts w:ascii="ＭＳ 明朝" w:hAnsi="ＭＳ 明朝" w:hint="eastAsia"/>
          <w:sz w:val="24"/>
        </w:rPr>
        <w:t>：　　　年　　月　　日　～　　　年　　月　　日</w:t>
      </w:r>
    </w:p>
    <w:p w14:paraId="5934262B" w14:textId="77777777" w:rsidR="00F871BB" w:rsidRPr="000D6A0C" w:rsidRDefault="00F871BB" w:rsidP="00CE04E9">
      <w:pPr>
        <w:adjustRightInd w:val="0"/>
        <w:snapToGrid w:val="0"/>
        <w:spacing w:line="360" w:lineRule="auto"/>
        <w:rPr>
          <w:rFonts w:ascii="ＭＳ 明朝" w:hAnsi="ＭＳ 明朝"/>
          <w:sz w:val="24"/>
        </w:rPr>
      </w:pPr>
      <w:r w:rsidRPr="000D6A0C">
        <w:rPr>
          <w:rFonts w:ascii="ＭＳ 明朝" w:hAnsi="ＭＳ 明朝" w:hint="eastAsia"/>
          <w:sz w:val="24"/>
        </w:rPr>
        <w:t xml:space="preserve">　（３）訓練</w:t>
      </w:r>
      <w:r w:rsidR="00BF6CE8" w:rsidRPr="000D6A0C">
        <w:rPr>
          <w:rFonts w:ascii="ＭＳ 明朝" w:hAnsi="ＭＳ 明朝" w:hint="eastAsia"/>
          <w:sz w:val="24"/>
        </w:rPr>
        <w:t>設定</w:t>
      </w:r>
      <w:r w:rsidRPr="000D6A0C">
        <w:rPr>
          <w:rFonts w:ascii="ＭＳ 明朝" w:hAnsi="ＭＳ 明朝" w:hint="eastAsia"/>
          <w:sz w:val="24"/>
        </w:rPr>
        <w:t>時間</w:t>
      </w:r>
      <w:r w:rsidR="00F3181F" w:rsidRPr="000D6A0C">
        <w:rPr>
          <w:rFonts w:ascii="ＭＳ 明朝" w:hAnsi="ＭＳ 明朝" w:hint="eastAsia"/>
          <w:sz w:val="24"/>
        </w:rPr>
        <w:t xml:space="preserve">　</w:t>
      </w:r>
      <w:r w:rsidRPr="000D6A0C">
        <w:rPr>
          <w:rFonts w:ascii="ＭＳ 明朝" w:hAnsi="ＭＳ 明朝" w:hint="eastAsia"/>
          <w:sz w:val="24"/>
        </w:rPr>
        <w:t>：　　　　時間</w:t>
      </w:r>
    </w:p>
    <w:p w14:paraId="40A91DBB" w14:textId="77777777" w:rsidR="00F871BB" w:rsidRPr="000D6A0C" w:rsidRDefault="00F871BB" w:rsidP="00CE04E9">
      <w:pPr>
        <w:adjustRightInd w:val="0"/>
        <w:snapToGrid w:val="0"/>
        <w:spacing w:line="360" w:lineRule="auto"/>
        <w:ind w:firstLineChars="100" w:firstLine="222"/>
        <w:rPr>
          <w:rFonts w:ascii="ＭＳ 明朝" w:hAnsi="ＭＳ 明朝"/>
          <w:sz w:val="24"/>
        </w:rPr>
      </w:pPr>
      <w:r w:rsidRPr="000D6A0C">
        <w:rPr>
          <w:rFonts w:ascii="ＭＳ 明朝" w:hAnsi="ＭＳ 明朝" w:hint="eastAsia"/>
          <w:sz w:val="24"/>
        </w:rPr>
        <w:t>（４）</w:t>
      </w:r>
      <w:r w:rsidRPr="000D6A0C">
        <w:rPr>
          <w:rFonts w:ascii="ＭＳ 明朝" w:hAnsi="ＭＳ 明朝" w:hint="eastAsia"/>
          <w:kern w:val="0"/>
          <w:sz w:val="24"/>
        </w:rPr>
        <w:t>訓練定員</w:t>
      </w:r>
      <w:r w:rsidR="00CE04E9" w:rsidRPr="000D6A0C">
        <w:rPr>
          <w:rFonts w:ascii="ＭＳ 明朝" w:hAnsi="ＭＳ 明朝" w:hint="eastAsia"/>
          <w:kern w:val="0"/>
          <w:sz w:val="24"/>
        </w:rPr>
        <w:t xml:space="preserve">　　</w:t>
      </w:r>
      <w:r w:rsidRPr="000D6A0C">
        <w:rPr>
          <w:rFonts w:ascii="ＭＳ 明朝" w:hAnsi="ＭＳ 明朝" w:hint="eastAsia"/>
          <w:sz w:val="24"/>
        </w:rPr>
        <w:t xml:space="preserve">　：</w:t>
      </w:r>
      <w:r w:rsidR="004B5F01" w:rsidRPr="000D6A0C">
        <w:rPr>
          <w:rFonts w:ascii="ＭＳ 明朝" w:hAnsi="ＭＳ 明朝" w:hint="eastAsia"/>
          <w:sz w:val="24"/>
        </w:rPr>
        <w:t xml:space="preserve">　　　　　</w:t>
      </w:r>
      <w:r w:rsidR="00F3181F" w:rsidRPr="000D6A0C">
        <w:rPr>
          <w:rFonts w:ascii="ＭＳ 明朝" w:hAnsi="ＭＳ 明朝" w:hint="eastAsia"/>
          <w:sz w:val="24"/>
        </w:rPr>
        <w:t>人</w:t>
      </w:r>
    </w:p>
    <w:p w14:paraId="32E66E2B" w14:textId="77777777" w:rsidR="00F871BB" w:rsidRPr="000D6A0C" w:rsidRDefault="00F871BB" w:rsidP="00CE04E9">
      <w:pPr>
        <w:adjustRightInd w:val="0"/>
        <w:snapToGrid w:val="0"/>
        <w:spacing w:line="360" w:lineRule="auto"/>
        <w:ind w:firstLineChars="100" w:firstLine="222"/>
        <w:rPr>
          <w:rFonts w:ascii="ＭＳ 明朝" w:hAnsi="ＭＳ 明朝"/>
          <w:sz w:val="24"/>
        </w:rPr>
      </w:pPr>
      <w:r w:rsidRPr="000D6A0C">
        <w:rPr>
          <w:rFonts w:ascii="ＭＳ 明朝" w:hAnsi="ＭＳ 明朝" w:hint="eastAsia"/>
          <w:sz w:val="24"/>
        </w:rPr>
        <w:t>（５）</w:t>
      </w:r>
      <w:r w:rsidRPr="000D6A0C">
        <w:rPr>
          <w:rFonts w:ascii="ＭＳ 明朝" w:hAnsi="ＭＳ 明朝" w:hint="eastAsia"/>
          <w:kern w:val="0"/>
          <w:sz w:val="24"/>
        </w:rPr>
        <w:t>訓練内容</w:t>
      </w:r>
      <w:r w:rsidRPr="000D6A0C">
        <w:rPr>
          <w:rFonts w:ascii="ＭＳ 明朝" w:hAnsi="ＭＳ 明朝" w:hint="eastAsia"/>
          <w:sz w:val="24"/>
        </w:rPr>
        <w:t xml:space="preserve">　</w:t>
      </w:r>
      <w:r w:rsidR="00CE04E9" w:rsidRPr="000D6A0C">
        <w:rPr>
          <w:rFonts w:ascii="ＭＳ 明朝" w:hAnsi="ＭＳ 明朝" w:hint="eastAsia"/>
          <w:sz w:val="24"/>
        </w:rPr>
        <w:t xml:space="preserve">　　</w:t>
      </w:r>
      <w:r w:rsidRPr="000D6A0C">
        <w:rPr>
          <w:rFonts w:ascii="ＭＳ 明朝" w:hAnsi="ＭＳ 明朝" w:hint="eastAsia"/>
          <w:sz w:val="24"/>
        </w:rPr>
        <w:t>：　業務委託仕様書による。</w:t>
      </w:r>
    </w:p>
    <w:p w14:paraId="4D1D3C4A" w14:textId="77777777" w:rsidR="00F871BB" w:rsidRPr="000D6A0C" w:rsidRDefault="00F871BB" w:rsidP="00322959">
      <w:pPr>
        <w:adjustRightInd w:val="0"/>
        <w:snapToGrid w:val="0"/>
        <w:spacing w:line="360" w:lineRule="auto"/>
        <w:rPr>
          <w:rFonts w:ascii="ＭＳ 明朝" w:hAnsi="ＭＳ 明朝"/>
          <w:sz w:val="24"/>
        </w:rPr>
      </w:pPr>
    </w:p>
    <w:p w14:paraId="747184F6" w14:textId="6CEC6758" w:rsidR="00D0780B" w:rsidRPr="000D6A0C" w:rsidRDefault="00D0780B" w:rsidP="00322959">
      <w:pPr>
        <w:adjustRightInd w:val="0"/>
        <w:snapToGrid w:val="0"/>
        <w:spacing w:line="360" w:lineRule="auto"/>
        <w:rPr>
          <w:rFonts w:ascii="ＭＳ 明朝" w:hAnsi="ＭＳ 明朝"/>
          <w:sz w:val="24"/>
        </w:rPr>
      </w:pPr>
      <w:r w:rsidRPr="000D6A0C">
        <w:rPr>
          <w:rFonts w:ascii="ＭＳ 明朝" w:hAnsi="ＭＳ 明朝" w:hint="eastAsia"/>
          <w:sz w:val="24"/>
        </w:rPr>
        <w:t>２．</w:t>
      </w:r>
      <w:r w:rsidR="007D335A" w:rsidRPr="000D6A0C">
        <w:rPr>
          <w:rFonts w:ascii="ＭＳ 明朝" w:hAnsi="ＭＳ 明朝" w:hint="eastAsia"/>
          <w:sz w:val="24"/>
        </w:rPr>
        <w:t>就職支援</w:t>
      </w:r>
      <w:r w:rsidRPr="000D6A0C">
        <w:rPr>
          <w:rFonts w:ascii="ＭＳ 明朝" w:hAnsi="ＭＳ 明朝" w:hint="eastAsia"/>
          <w:sz w:val="24"/>
        </w:rPr>
        <w:t>業務</w:t>
      </w:r>
    </w:p>
    <w:p w14:paraId="3B405E16" w14:textId="272060B8" w:rsidR="00D0780B" w:rsidRPr="000D6A0C" w:rsidRDefault="00D0780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業務委託仕様書による。</w:t>
      </w:r>
    </w:p>
    <w:p w14:paraId="202B2EDD" w14:textId="77777777" w:rsidR="00D0780B" w:rsidRPr="000D6A0C" w:rsidRDefault="00D0780B" w:rsidP="00322959">
      <w:pPr>
        <w:adjustRightInd w:val="0"/>
        <w:snapToGrid w:val="0"/>
        <w:spacing w:line="360" w:lineRule="auto"/>
        <w:rPr>
          <w:rFonts w:ascii="ＭＳ 明朝" w:hAnsi="ＭＳ 明朝"/>
          <w:sz w:val="24"/>
        </w:rPr>
      </w:pPr>
    </w:p>
    <w:p w14:paraId="759EC676" w14:textId="3826C3ED" w:rsidR="00F871BB" w:rsidRPr="000D6A0C" w:rsidRDefault="00D0780B" w:rsidP="00322959">
      <w:pPr>
        <w:adjustRightInd w:val="0"/>
        <w:snapToGrid w:val="0"/>
        <w:spacing w:line="360" w:lineRule="auto"/>
        <w:rPr>
          <w:rFonts w:ascii="ＭＳ 明朝" w:hAnsi="ＭＳ 明朝"/>
          <w:sz w:val="24"/>
        </w:rPr>
      </w:pPr>
      <w:r w:rsidRPr="000D6A0C">
        <w:rPr>
          <w:rFonts w:ascii="ＭＳ 明朝" w:hAnsi="ＭＳ 明朝" w:hint="eastAsia"/>
          <w:sz w:val="24"/>
        </w:rPr>
        <w:t>３</w:t>
      </w:r>
      <w:r w:rsidR="00F871BB" w:rsidRPr="000D6A0C">
        <w:rPr>
          <w:rFonts w:ascii="ＭＳ 明朝" w:hAnsi="ＭＳ 明朝" w:hint="eastAsia"/>
          <w:sz w:val="24"/>
        </w:rPr>
        <w:t>．</w:t>
      </w:r>
      <w:r w:rsidR="0001046E" w:rsidRPr="000D6A0C">
        <w:rPr>
          <w:rFonts w:ascii="ＭＳ 明朝" w:hAnsi="ＭＳ 明朝" w:hint="eastAsia"/>
          <w:sz w:val="24"/>
        </w:rPr>
        <w:t>デジタル訓練促進費</w:t>
      </w:r>
      <w:r w:rsidR="00E54406" w:rsidRPr="000D6A0C">
        <w:rPr>
          <w:rFonts w:ascii="ＭＳ 明朝" w:hAnsi="ＭＳ 明朝" w:hint="eastAsia"/>
          <w:sz w:val="24"/>
        </w:rPr>
        <w:t>にかかる業務</w:t>
      </w:r>
    </w:p>
    <w:p w14:paraId="67308610"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業務委託仕様書による。</w:t>
      </w:r>
    </w:p>
    <w:p w14:paraId="4B9414EA" w14:textId="77777777" w:rsidR="00F871BB" w:rsidRPr="000D6A0C" w:rsidRDefault="00F871BB" w:rsidP="00322959">
      <w:pPr>
        <w:adjustRightInd w:val="0"/>
        <w:snapToGrid w:val="0"/>
        <w:spacing w:line="360" w:lineRule="auto"/>
        <w:rPr>
          <w:rFonts w:ascii="ＭＳ 明朝" w:hAnsi="ＭＳ 明朝"/>
          <w:sz w:val="24"/>
        </w:rPr>
      </w:pPr>
    </w:p>
    <w:p w14:paraId="0AF32D94" w14:textId="423732D7" w:rsidR="00F871BB" w:rsidRPr="000D6A0C" w:rsidRDefault="00707083" w:rsidP="00322959">
      <w:pPr>
        <w:adjustRightInd w:val="0"/>
        <w:snapToGrid w:val="0"/>
        <w:spacing w:line="360" w:lineRule="auto"/>
        <w:rPr>
          <w:rFonts w:ascii="ＭＳ 明朝" w:hAnsi="ＭＳ 明朝"/>
          <w:sz w:val="24"/>
        </w:rPr>
      </w:pPr>
      <w:r w:rsidRPr="000D6A0C">
        <w:rPr>
          <w:rFonts w:ascii="ＭＳ 明朝" w:hAnsi="ＭＳ 明朝" w:hint="eastAsia"/>
          <w:sz w:val="24"/>
        </w:rPr>
        <w:t>４</w:t>
      </w:r>
      <w:r w:rsidR="00F871BB" w:rsidRPr="000D6A0C">
        <w:rPr>
          <w:rFonts w:ascii="ＭＳ 明朝" w:hAnsi="ＭＳ 明朝" w:hint="eastAsia"/>
          <w:sz w:val="24"/>
        </w:rPr>
        <w:t>．業務委託料</w:t>
      </w:r>
    </w:p>
    <w:p w14:paraId="703B8F2A" w14:textId="77777777" w:rsidR="00CA6D1F" w:rsidRPr="000D6A0C" w:rsidRDefault="00CA6D1F" w:rsidP="00CA6D1F">
      <w:pPr>
        <w:tabs>
          <w:tab w:val="left" w:pos="3668"/>
        </w:tabs>
        <w:adjustRightInd w:val="0"/>
        <w:snapToGrid w:val="0"/>
        <w:spacing w:line="340" w:lineRule="exact"/>
        <w:rPr>
          <w:rFonts w:ascii="ＭＳ 明朝" w:hAnsi="ＭＳ 明朝"/>
          <w:sz w:val="24"/>
        </w:rPr>
      </w:pPr>
      <w:r w:rsidRPr="000D6A0C">
        <w:rPr>
          <w:rFonts w:ascii="ＭＳ 明朝" w:hAnsi="ＭＳ 明朝" w:hint="eastAsia"/>
          <w:sz w:val="24"/>
        </w:rPr>
        <w:t>（１）訓練実施経費</w:t>
      </w:r>
    </w:p>
    <w:p w14:paraId="37F02CA1" w14:textId="77777777" w:rsidR="00CA6D1F" w:rsidRPr="000D6A0C" w:rsidRDefault="00CA6D1F" w:rsidP="00CA6D1F">
      <w:pPr>
        <w:adjustRightInd w:val="0"/>
        <w:snapToGrid w:val="0"/>
        <w:spacing w:line="340" w:lineRule="exact"/>
        <w:rPr>
          <w:rFonts w:ascii="ＭＳ 明朝" w:hAnsi="ＭＳ 明朝"/>
          <w:sz w:val="24"/>
        </w:rPr>
      </w:pPr>
      <w:r w:rsidRPr="000D6A0C">
        <w:rPr>
          <w:rFonts w:ascii="ＭＳ 明朝" w:hAnsi="ＭＳ 明朝"/>
          <w:sz w:val="24"/>
        </w:rPr>
        <w:t xml:space="preserve"> 　(訓練受講者1人当たり訓練実施経費月額単価)</w:t>
      </w: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17"/>
      </w:tblGrid>
      <w:tr w:rsidR="000D6A0C" w:rsidRPr="000D6A0C" w14:paraId="0229236B" w14:textId="77777777" w:rsidTr="00552632">
        <w:tc>
          <w:tcPr>
            <w:tcW w:w="5386" w:type="dxa"/>
            <w:gridSpan w:val="2"/>
            <w:shd w:val="clear" w:color="auto" w:fill="auto"/>
          </w:tcPr>
          <w:p w14:paraId="13ECE566" w14:textId="77777777" w:rsidR="00CA6D1F" w:rsidRPr="000D6A0C" w:rsidRDefault="00CA6D1F" w:rsidP="00552632">
            <w:pPr>
              <w:adjustRightInd w:val="0"/>
              <w:snapToGrid w:val="0"/>
              <w:spacing w:line="340" w:lineRule="exact"/>
              <w:jc w:val="center"/>
              <w:rPr>
                <w:rFonts w:ascii="ＭＳ 明朝" w:hAnsi="ＭＳ 明朝"/>
                <w:sz w:val="24"/>
              </w:rPr>
            </w:pPr>
            <w:r w:rsidRPr="000D6A0C">
              <w:rPr>
                <w:rFonts w:ascii="ＭＳ 明朝" w:hAnsi="ＭＳ 明朝" w:hint="eastAsia"/>
                <w:sz w:val="24"/>
              </w:rPr>
              <w:t>令和　年度</w:t>
            </w:r>
          </w:p>
        </w:tc>
      </w:tr>
      <w:tr w:rsidR="000D6A0C" w:rsidRPr="000D6A0C" w14:paraId="142519DE" w14:textId="77777777" w:rsidTr="00552632">
        <w:trPr>
          <w:trHeight w:val="500"/>
        </w:trPr>
        <w:tc>
          <w:tcPr>
            <w:tcW w:w="3169" w:type="dxa"/>
            <w:shd w:val="clear" w:color="auto" w:fill="auto"/>
          </w:tcPr>
          <w:p w14:paraId="7F407D89" w14:textId="77777777" w:rsidR="00CA6D1F" w:rsidRPr="000D6A0C" w:rsidRDefault="00CA6D1F" w:rsidP="00552632">
            <w:pPr>
              <w:adjustRightInd w:val="0"/>
              <w:snapToGrid w:val="0"/>
              <w:spacing w:line="340" w:lineRule="exact"/>
              <w:jc w:val="center"/>
              <w:rPr>
                <w:rFonts w:ascii="ＭＳ 明朝" w:hAnsi="ＭＳ 明朝"/>
                <w:sz w:val="24"/>
              </w:rPr>
            </w:pPr>
            <w:r w:rsidRPr="000D6A0C">
              <w:rPr>
                <w:rFonts w:ascii="ＭＳ 明朝" w:hAnsi="ＭＳ 明朝" w:hint="eastAsia"/>
                <w:sz w:val="24"/>
              </w:rPr>
              <w:t>訓練実施経費月額単価</w:t>
            </w:r>
          </w:p>
          <w:p w14:paraId="681CDD6A" w14:textId="77777777" w:rsidR="00CA6D1F" w:rsidRPr="000D6A0C" w:rsidRDefault="00CA6D1F" w:rsidP="00552632">
            <w:pPr>
              <w:adjustRightInd w:val="0"/>
              <w:snapToGrid w:val="0"/>
              <w:spacing w:line="340" w:lineRule="exact"/>
              <w:jc w:val="center"/>
              <w:rPr>
                <w:rFonts w:ascii="ＭＳ 明朝" w:hAnsi="ＭＳ 明朝"/>
                <w:sz w:val="24"/>
              </w:rPr>
            </w:pPr>
            <w:r w:rsidRPr="000D6A0C">
              <w:rPr>
                <w:rFonts w:ascii="ＭＳ 明朝" w:hAnsi="ＭＳ 明朝" w:hint="eastAsia"/>
                <w:sz w:val="24"/>
              </w:rPr>
              <w:t>消費税および地方消費税</w:t>
            </w:r>
          </w:p>
        </w:tc>
        <w:tc>
          <w:tcPr>
            <w:tcW w:w="2217" w:type="dxa"/>
            <w:shd w:val="clear" w:color="auto" w:fill="auto"/>
          </w:tcPr>
          <w:p w14:paraId="36672AF6" w14:textId="77777777" w:rsidR="00CA6D1F" w:rsidRPr="000D6A0C" w:rsidRDefault="00CA6D1F" w:rsidP="00552632">
            <w:pPr>
              <w:adjustRightInd w:val="0"/>
              <w:snapToGrid w:val="0"/>
              <w:spacing w:line="340" w:lineRule="exact"/>
              <w:ind w:left="1778" w:hangingChars="800" w:hanging="1778"/>
              <w:rPr>
                <w:rFonts w:ascii="ＭＳ 明朝" w:hAnsi="ＭＳ 明朝"/>
                <w:sz w:val="24"/>
              </w:rPr>
            </w:pPr>
            <w:r w:rsidRPr="000D6A0C">
              <w:rPr>
                <w:rFonts w:ascii="ＭＳ 明朝" w:hAnsi="ＭＳ 明朝" w:hint="eastAsia"/>
                <w:sz w:val="24"/>
              </w:rPr>
              <w:t xml:space="preserve">　　　</w:t>
            </w:r>
            <w:r w:rsidRPr="000D6A0C">
              <w:rPr>
                <w:rFonts w:ascii="ＭＳ 明朝" w:hAnsi="ＭＳ 明朝"/>
                <w:sz w:val="24"/>
              </w:rPr>
              <w:t xml:space="preserve"> </w:t>
            </w:r>
            <w:r w:rsidRPr="000D6A0C">
              <w:rPr>
                <w:rFonts w:ascii="ＭＳ 明朝" w:hAnsi="ＭＳ 明朝" w:hint="eastAsia"/>
                <w:sz w:val="24"/>
              </w:rPr>
              <w:t xml:space="preserve">　　　　</w:t>
            </w:r>
            <w:r w:rsidRPr="000D6A0C">
              <w:rPr>
                <w:rFonts w:ascii="ＭＳ 明朝" w:hAnsi="ＭＳ 明朝"/>
                <w:sz w:val="24"/>
              </w:rPr>
              <w:t xml:space="preserve"> 円</w:t>
            </w:r>
          </w:p>
          <w:p w14:paraId="2EE7F815" w14:textId="77777777" w:rsidR="00CA6D1F" w:rsidRPr="000D6A0C" w:rsidRDefault="00CA6D1F" w:rsidP="00552632">
            <w:pPr>
              <w:adjustRightInd w:val="0"/>
              <w:snapToGrid w:val="0"/>
              <w:spacing w:line="340" w:lineRule="exact"/>
              <w:ind w:left="1778" w:hangingChars="800" w:hanging="1778"/>
              <w:rPr>
                <w:rFonts w:ascii="ＭＳ 明朝" w:hAnsi="ＭＳ 明朝"/>
                <w:sz w:val="24"/>
              </w:rPr>
            </w:pPr>
            <w:r w:rsidRPr="000D6A0C">
              <w:rPr>
                <w:rFonts w:ascii="ＭＳ 明朝" w:hAnsi="ＭＳ 明朝"/>
                <w:sz w:val="24"/>
              </w:rPr>
              <w:t xml:space="preserve">                円</w:t>
            </w:r>
          </w:p>
        </w:tc>
      </w:tr>
      <w:tr w:rsidR="000D6A0C" w:rsidRPr="000D6A0C" w14:paraId="16AE7783" w14:textId="77777777" w:rsidTr="00552632">
        <w:tc>
          <w:tcPr>
            <w:tcW w:w="3169" w:type="dxa"/>
            <w:shd w:val="clear" w:color="auto" w:fill="auto"/>
          </w:tcPr>
          <w:p w14:paraId="6E5E2420" w14:textId="77777777" w:rsidR="00CA6D1F" w:rsidRPr="000D6A0C" w:rsidRDefault="00CA6D1F" w:rsidP="00552632">
            <w:pPr>
              <w:adjustRightInd w:val="0"/>
              <w:snapToGrid w:val="0"/>
              <w:spacing w:line="340" w:lineRule="exact"/>
              <w:jc w:val="center"/>
              <w:rPr>
                <w:rFonts w:ascii="ＭＳ 明朝" w:hAnsi="ＭＳ 明朝"/>
                <w:sz w:val="24"/>
              </w:rPr>
            </w:pPr>
            <w:r w:rsidRPr="000D6A0C">
              <w:rPr>
                <w:rFonts w:ascii="ＭＳ 明朝" w:hAnsi="ＭＳ 明朝" w:hint="eastAsia"/>
                <w:sz w:val="24"/>
              </w:rPr>
              <w:t>計</w:t>
            </w:r>
          </w:p>
        </w:tc>
        <w:tc>
          <w:tcPr>
            <w:tcW w:w="2217" w:type="dxa"/>
            <w:shd w:val="clear" w:color="auto" w:fill="auto"/>
          </w:tcPr>
          <w:p w14:paraId="2C9CCE98" w14:textId="77777777" w:rsidR="00CA6D1F" w:rsidRPr="000D6A0C" w:rsidRDefault="00CA6D1F" w:rsidP="00552632">
            <w:pPr>
              <w:adjustRightInd w:val="0"/>
              <w:snapToGrid w:val="0"/>
              <w:spacing w:line="340" w:lineRule="exact"/>
              <w:rPr>
                <w:rFonts w:ascii="ＭＳ 明朝" w:hAnsi="ＭＳ 明朝"/>
                <w:sz w:val="24"/>
              </w:rPr>
            </w:pPr>
            <w:r w:rsidRPr="000D6A0C">
              <w:rPr>
                <w:rFonts w:ascii="ＭＳ 明朝" w:hAnsi="ＭＳ 明朝" w:hint="eastAsia"/>
                <w:sz w:val="24"/>
              </w:rPr>
              <w:t xml:space="preserve">　　　　</w:t>
            </w:r>
            <w:r w:rsidRPr="000D6A0C">
              <w:rPr>
                <w:rFonts w:ascii="ＭＳ 明朝" w:hAnsi="ＭＳ 明朝"/>
                <w:sz w:val="24"/>
              </w:rPr>
              <w:t xml:space="preserve"> </w:t>
            </w:r>
            <w:r w:rsidRPr="000D6A0C">
              <w:rPr>
                <w:rFonts w:ascii="ＭＳ 明朝" w:hAnsi="ＭＳ 明朝" w:hint="eastAsia"/>
                <w:sz w:val="24"/>
              </w:rPr>
              <w:t xml:space="preserve">　　　</w:t>
            </w:r>
            <w:r w:rsidRPr="000D6A0C">
              <w:rPr>
                <w:rFonts w:ascii="ＭＳ 明朝" w:hAnsi="ＭＳ 明朝"/>
                <w:sz w:val="24"/>
              </w:rPr>
              <w:t xml:space="preserve"> 円</w:t>
            </w:r>
          </w:p>
        </w:tc>
      </w:tr>
    </w:tbl>
    <w:p w14:paraId="3E2B8B58" w14:textId="77777777" w:rsidR="00CA6D1F" w:rsidRPr="000D6A0C" w:rsidRDefault="00CA6D1F" w:rsidP="00CA6D1F">
      <w:pPr>
        <w:adjustRightInd w:val="0"/>
        <w:snapToGrid w:val="0"/>
        <w:spacing w:line="340" w:lineRule="exact"/>
        <w:rPr>
          <w:rFonts w:ascii="ＭＳ 明朝" w:hAnsi="ＭＳ 明朝"/>
          <w:sz w:val="24"/>
        </w:rPr>
      </w:pPr>
      <w:r w:rsidRPr="000D6A0C">
        <w:rPr>
          <w:rFonts w:ascii="ＭＳ 明朝" w:hAnsi="ＭＳ 明朝" w:hint="eastAsia"/>
          <w:sz w:val="24"/>
        </w:rPr>
        <w:t>（２）就職支援経費</w:t>
      </w:r>
    </w:p>
    <w:p w14:paraId="278D95FF" w14:textId="77777777" w:rsidR="00CA6D1F" w:rsidRPr="000D6A0C" w:rsidRDefault="00CA6D1F" w:rsidP="00CA6D1F">
      <w:pPr>
        <w:adjustRightInd w:val="0"/>
        <w:snapToGrid w:val="0"/>
        <w:spacing w:line="340" w:lineRule="exact"/>
        <w:ind w:firstLineChars="100" w:firstLine="222"/>
        <w:rPr>
          <w:rFonts w:ascii="ＭＳ 明朝" w:hAnsi="ＭＳ 明朝"/>
          <w:sz w:val="24"/>
        </w:rPr>
      </w:pPr>
      <w:r w:rsidRPr="000D6A0C">
        <w:rPr>
          <w:rFonts w:ascii="ＭＳ 明朝" w:hAnsi="ＭＳ 明朝" w:hint="eastAsia"/>
          <w:sz w:val="24"/>
        </w:rPr>
        <w:t>（訓練受講者</w:t>
      </w:r>
      <w:r w:rsidRPr="000D6A0C">
        <w:rPr>
          <w:rFonts w:ascii="ＭＳ 明朝" w:hAnsi="ＭＳ 明朝"/>
          <w:sz w:val="24"/>
        </w:rPr>
        <w:t>1人当たり就職支援経費月額単価）</w:t>
      </w: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15"/>
      </w:tblGrid>
      <w:tr w:rsidR="000D6A0C" w:rsidRPr="000D6A0C" w14:paraId="4FCF9728" w14:textId="77777777" w:rsidTr="00552632">
        <w:tc>
          <w:tcPr>
            <w:tcW w:w="5384" w:type="dxa"/>
            <w:gridSpan w:val="2"/>
            <w:shd w:val="clear" w:color="auto" w:fill="auto"/>
          </w:tcPr>
          <w:p w14:paraId="7DC0281B" w14:textId="77777777" w:rsidR="00CA6D1F" w:rsidRPr="000D6A0C" w:rsidRDefault="00CA6D1F" w:rsidP="00552632">
            <w:pPr>
              <w:adjustRightInd w:val="0"/>
              <w:snapToGrid w:val="0"/>
              <w:spacing w:line="340" w:lineRule="exact"/>
              <w:jc w:val="center"/>
              <w:rPr>
                <w:rFonts w:ascii="ＭＳ 明朝" w:hAnsi="ＭＳ 明朝"/>
                <w:sz w:val="24"/>
              </w:rPr>
            </w:pPr>
            <w:r w:rsidRPr="000D6A0C">
              <w:rPr>
                <w:rFonts w:ascii="ＭＳ 明朝" w:hAnsi="ＭＳ 明朝" w:hint="eastAsia"/>
                <w:sz w:val="24"/>
              </w:rPr>
              <w:t>令和　年度</w:t>
            </w:r>
          </w:p>
        </w:tc>
      </w:tr>
      <w:tr w:rsidR="000D6A0C" w:rsidRPr="000D6A0C" w14:paraId="75AC0138" w14:textId="77777777" w:rsidTr="00552632">
        <w:trPr>
          <w:trHeight w:val="500"/>
        </w:trPr>
        <w:tc>
          <w:tcPr>
            <w:tcW w:w="3169" w:type="dxa"/>
            <w:shd w:val="clear" w:color="auto" w:fill="auto"/>
          </w:tcPr>
          <w:p w14:paraId="69E6C367" w14:textId="77777777" w:rsidR="00CA6D1F" w:rsidRPr="000D6A0C" w:rsidRDefault="00CA6D1F" w:rsidP="00552632">
            <w:pPr>
              <w:adjustRightInd w:val="0"/>
              <w:snapToGrid w:val="0"/>
              <w:spacing w:line="340" w:lineRule="exact"/>
              <w:jc w:val="center"/>
              <w:rPr>
                <w:rFonts w:ascii="ＭＳ 明朝" w:hAnsi="ＭＳ 明朝"/>
                <w:sz w:val="24"/>
              </w:rPr>
            </w:pPr>
            <w:r w:rsidRPr="000D6A0C">
              <w:rPr>
                <w:rFonts w:ascii="ＭＳ 明朝" w:hAnsi="ＭＳ 明朝" w:hint="eastAsia"/>
                <w:sz w:val="24"/>
              </w:rPr>
              <w:t>就職支援経費月額単価</w:t>
            </w:r>
          </w:p>
          <w:p w14:paraId="54E33982" w14:textId="77777777" w:rsidR="00CA6D1F" w:rsidRPr="000D6A0C" w:rsidRDefault="00CA6D1F" w:rsidP="00552632">
            <w:pPr>
              <w:adjustRightInd w:val="0"/>
              <w:snapToGrid w:val="0"/>
              <w:spacing w:line="340" w:lineRule="exact"/>
              <w:jc w:val="center"/>
              <w:rPr>
                <w:rFonts w:ascii="ＭＳ 明朝" w:hAnsi="ＭＳ 明朝"/>
                <w:sz w:val="24"/>
              </w:rPr>
            </w:pPr>
            <w:r w:rsidRPr="000D6A0C">
              <w:rPr>
                <w:rFonts w:ascii="ＭＳ 明朝" w:hAnsi="ＭＳ 明朝" w:hint="eastAsia"/>
                <w:sz w:val="24"/>
              </w:rPr>
              <w:t>消費税および地方消費税</w:t>
            </w:r>
          </w:p>
        </w:tc>
        <w:tc>
          <w:tcPr>
            <w:tcW w:w="2215" w:type="dxa"/>
            <w:shd w:val="clear" w:color="auto" w:fill="auto"/>
          </w:tcPr>
          <w:p w14:paraId="2C220A11" w14:textId="77777777" w:rsidR="00CA6D1F" w:rsidRPr="000D6A0C" w:rsidRDefault="00CA6D1F" w:rsidP="00552632">
            <w:pPr>
              <w:adjustRightInd w:val="0"/>
              <w:snapToGrid w:val="0"/>
              <w:spacing w:line="340" w:lineRule="exact"/>
              <w:ind w:left="1538" w:hanging="1538"/>
              <w:jc w:val="right"/>
              <w:rPr>
                <w:rFonts w:ascii="ＭＳ 明朝" w:hAnsi="ＭＳ 明朝"/>
                <w:sz w:val="24"/>
              </w:rPr>
            </w:pPr>
            <w:r w:rsidRPr="000D6A0C">
              <w:rPr>
                <w:rFonts w:ascii="ＭＳ 明朝" w:hAnsi="ＭＳ 明朝" w:hint="eastAsia"/>
                <w:sz w:val="24"/>
              </w:rPr>
              <w:t xml:space="preserve">　　　　</w:t>
            </w:r>
            <w:r w:rsidRPr="000D6A0C">
              <w:rPr>
                <w:rFonts w:ascii="ＭＳ 明朝" w:hAnsi="ＭＳ 明朝"/>
                <w:sz w:val="24"/>
              </w:rPr>
              <w:t xml:space="preserve"> </w:t>
            </w:r>
            <w:r w:rsidRPr="000D6A0C">
              <w:rPr>
                <w:rFonts w:ascii="ＭＳ 明朝" w:hAnsi="ＭＳ 明朝" w:hint="eastAsia"/>
                <w:sz w:val="24"/>
              </w:rPr>
              <w:t xml:space="preserve">　　</w:t>
            </w:r>
            <w:r w:rsidRPr="000D6A0C">
              <w:rPr>
                <w:rFonts w:ascii="ＭＳ 明朝" w:hAnsi="ＭＳ 明朝"/>
                <w:sz w:val="24"/>
              </w:rPr>
              <w:t xml:space="preserve"> 円</w:t>
            </w:r>
          </w:p>
          <w:p w14:paraId="30E8FFD9" w14:textId="77777777" w:rsidR="00CA6D1F" w:rsidRPr="000D6A0C" w:rsidRDefault="00CA6D1F" w:rsidP="00552632">
            <w:pPr>
              <w:adjustRightInd w:val="0"/>
              <w:snapToGrid w:val="0"/>
              <w:spacing w:line="340" w:lineRule="exact"/>
              <w:ind w:left="1538" w:hanging="1538"/>
              <w:jc w:val="right"/>
              <w:rPr>
                <w:rFonts w:ascii="ＭＳ 明朝" w:hAnsi="ＭＳ 明朝"/>
                <w:sz w:val="24"/>
              </w:rPr>
            </w:pPr>
            <w:r w:rsidRPr="000D6A0C">
              <w:rPr>
                <w:rFonts w:ascii="ＭＳ 明朝" w:hAnsi="ＭＳ 明朝"/>
                <w:sz w:val="24"/>
              </w:rPr>
              <w:t xml:space="preserve">               円</w:t>
            </w:r>
          </w:p>
        </w:tc>
      </w:tr>
      <w:tr w:rsidR="000D6A0C" w:rsidRPr="000D6A0C" w14:paraId="60D1C2BE" w14:textId="77777777" w:rsidTr="00552632">
        <w:tc>
          <w:tcPr>
            <w:tcW w:w="3169" w:type="dxa"/>
            <w:shd w:val="clear" w:color="auto" w:fill="auto"/>
          </w:tcPr>
          <w:p w14:paraId="62B7B5EE" w14:textId="77777777" w:rsidR="00CA6D1F" w:rsidRPr="000D6A0C" w:rsidRDefault="00CA6D1F" w:rsidP="00552632">
            <w:pPr>
              <w:adjustRightInd w:val="0"/>
              <w:snapToGrid w:val="0"/>
              <w:spacing w:line="340" w:lineRule="exact"/>
              <w:jc w:val="center"/>
              <w:rPr>
                <w:rFonts w:ascii="ＭＳ 明朝" w:hAnsi="ＭＳ 明朝"/>
                <w:sz w:val="24"/>
              </w:rPr>
            </w:pPr>
            <w:r w:rsidRPr="000D6A0C">
              <w:rPr>
                <w:rFonts w:ascii="ＭＳ 明朝" w:hAnsi="ＭＳ 明朝" w:hint="eastAsia"/>
                <w:sz w:val="24"/>
              </w:rPr>
              <w:t>計</w:t>
            </w:r>
          </w:p>
        </w:tc>
        <w:tc>
          <w:tcPr>
            <w:tcW w:w="2215" w:type="dxa"/>
            <w:shd w:val="clear" w:color="auto" w:fill="auto"/>
          </w:tcPr>
          <w:p w14:paraId="3CCB5D94" w14:textId="77777777" w:rsidR="00CA6D1F" w:rsidRPr="000D6A0C" w:rsidRDefault="00CA6D1F" w:rsidP="00552632">
            <w:pPr>
              <w:adjustRightInd w:val="0"/>
              <w:snapToGrid w:val="0"/>
              <w:spacing w:line="340" w:lineRule="exact"/>
              <w:jc w:val="right"/>
              <w:rPr>
                <w:rFonts w:ascii="ＭＳ 明朝" w:hAnsi="ＭＳ 明朝"/>
                <w:sz w:val="24"/>
              </w:rPr>
            </w:pPr>
            <w:r w:rsidRPr="000D6A0C">
              <w:rPr>
                <w:rFonts w:ascii="ＭＳ 明朝" w:hAnsi="ＭＳ 明朝" w:hint="eastAsia"/>
                <w:sz w:val="24"/>
              </w:rPr>
              <w:t xml:space="preserve">　　　　　</w:t>
            </w:r>
            <w:r w:rsidRPr="000D6A0C">
              <w:rPr>
                <w:rFonts w:ascii="ＭＳ 明朝" w:hAnsi="ＭＳ 明朝"/>
                <w:sz w:val="24"/>
              </w:rPr>
              <w:t xml:space="preserve"> </w:t>
            </w:r>
            <w:r w:rsidRPr="000D6A0C">
              <w:rPr>
                <w:rFonts w:ascii="ＭＳ 明朝" w:hAnsi="ＭＳ 明朝" w:hint="eastAsia"/>
                <w:sz w:val="24"/>
              </w:rPr>
              <w:t xml:space="preserve">　</w:t>
            </w:r>
            <w:r w:rsidRPr="000D6A0C">
              <w:rPr>
                <w:rFonts w:ascii="ＭＳ 明朝" w:hAnsi="ＭＳ 明朝"/>
                <w:sz w:val="24"/>
              </w:rPr>
              <w:t xml:space="preserve"> 円</w:t>
            </w:r>
          </w:p>
        </w:tc>
      </w:tr>
    </w:tbl>
    <w:p w14:paraId="3B563FCD" w14:textId="77777777" w:rsidR="00CA6D1F" w:rsidRPr="000D6A0C" w:rsidRDefault="00CA6D1F" w:rsidP="00CA6D1F">
      <w:pPr>
        <w:tabs>
          <w:tab w:val="left" w:pos="3668"/>
        </w:tabs>
        <w:adjustRightInd w:val="0"/>
        <w:snapToGrid w:val="0"/>
        <w:spacing w:line="340" w:lineRule="exact"/>
        <w:rPr>
          <w:rFonts w:ascii="ＭＳ 明朝" w:hAnsi="ＭＳ 明朝"/>
          <w:sz w:val="24"/>
        </w:rPr>
      </w:pPr>
      <w:r w:rsidRPr="000D6A0C">
        <w:rPr>
          <w:rFonts w:ascii="ＭＳ 明朝" w:hAnsi="ＭＳ 明朝" w:hint="eastAsia"/>
          <w:sz w:val="24"/>
        </w:rPr>
        <w:t>（３）デジタル訓練促進費</w:t>
      </w:r>
    </w:p>
    <w:p w14:paraId="76DA711D" w14:textId="2859AA95" w:rsidR="00CA6D1F" w:rsidRPr="000D6A0C" w:rsidRDefault="00CA6D1F" w:rsidP="00CA6D1F">
      <w:pPr>
        <w:adjustRightInd w:val="0"/>
        <w:snapToGrid w:val="0"/>
        <w:spacing w:line="340" w:lineRule="exact"/>
        <w:rPr>
          <w:rFonts w:ascii="ＭＳ 明朝" w:hAnsi="ＭＳ 明朝"/>
          <w:sz w:val="24"/>
        </w:rPr>
      </w:pPr>
      <w:r w:rsidRPr="000D6A0C">
        <w:rPr>
          <w:rFonts w:ascii="ＭＳ 明朝" w:hAnsi="ＭＳ 明朝"/>
          <w:sz w:val="24"/>
        </w:rPr>
        <w:t xml:space="preserve"> 　(訓練</w:t>
      </w:r>
      <w:r w:rsidR="00F262D1" w:rsidRPr="000D6A0C">
        <w:rPr>
          <w:rFonts w:ascii="ＭＳ 明朝" w:hAnsi="ＭＳ 明朝" w:hint="eastAsia"/>
          <w:sz w:val="24"/>
        </w:rPr>
        <w:t>受講者</w:t>
      </w:r>
      <w:r w:rsidRPr="000D6A0C">
        <w:rPr>
          <w:rFonts w:ascii="ＭＳ 明朝" w:hAnsi="ＭＳ 明朝"/>
          <w:sz w:val="24"/>
        </w:rPr>
        <w:t>1人当たり</w:t>
      </w:r>
      <w:r w:rsidRPr="001577CB">
        <w:rPr>
          <w:rFonts w:ascii="ＭＳ 明朝" w:hAnsi="ＭＳ 明朝" w:hint="eastAsia"/>
          <w:sz w:val="24"/>
        </w:rPr>
        <w:t>デジタル訓練促進費月額</w:t>
      </w:r>
      <w:r w:rsidRPr="001577CB">
        <w:rPr>
          <w:rFonts w:ascii="ＭＳ 明朝" w:hAnsi="ＭＳ 明朝"/>
          <w:sz w:val="24"/>
        </w:rPr>
        <w:t>単価</w:t>
      </w:r>
      <w:r w:rsidRPr="000D6A0C">
        <w:rPr>
          <w:rFonts w:ascii="ＭＳ 明朝" w:hAnsi="ＭＳ 明朝"/>
          <w:sz w:val="24"/>
        </w:rPr>
        <w:t>)</w:t>
      </w: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17"/>
      </w:tblGrid>
      <w:tr w:rsidR="000D6A0C" w:rsidRPr="000D6A0C" w14:paraId="673F8EF5" w14:textId="77777777" w:rsidTr="004E26E0">
        <w:tc>
          <w:tcPr>
            <w:tcW w:w="5386" w:type="dxa"/>
            <w:gridSpan w:val="2"/>
            <w:shd w:val="clear" w:color="auto" w:fill="auto"/>
          </w:tcPr>
          <w:p w14:paraId="353256FA" w14:textId="77777777" w:rsidR="00CA6D1F" w:rsidRPr="000D6A0C" w:rsidRDefault="00CA6D1F" w:rsidP="00552632">
            <w:pPr>
              <w:adjustRightInd w:val="0"/>
              <w:snapToGrid w:val="0"/>
              <w:spacing w:line="340" w:lineRule="exact"/>
              <w:jc w:val="center"/>
              <w:rPr>
                <w:rFonts w:ascii="ＭＳ 明朝" w:hAnsi="ＭＳ 明朝"/>
                <w:sz w:val="24"/>
              </w:rPr>
            </w:pPr>
            <w:r w:rsidRPr="000D6A0C">
              <w:rPr>
                <w:rFonts w:ascii="ＭＳ 明朝" w:hAnsi="ＭＳ 明朝" w:hint="eastAsia"/>
                <w:sz w:val="24"/>
              </w:rPr>
              <w:t>令和　年度</w:t>
            </w:r>
          </w:p>
        </w:tc>
      </w:tr>
      <w:tr w:rsidR="000D6A0C" w:rsidRPr="000D6A0C" w14:paraId="216E2F17" w14:textId="77777777" w:rsidTr="004E26E0">
        <w:trPr>
          <w:trHeight w:val="500"/>
        </w:trPr>
        <w:tc>
          <w:tcPr>
            <w:tcW w:w="3169" w:type="dxa"/>
            <w:shd w:val="clear" w:color="auto" w:fill="auto"/>
          </w:tcPr>
          <w:p w14:paraId="1CAF8B38" w14:textId="77777777" w:rsidR="00BA4A97" w:rsidRPr="001577CB" w:rsidRDefault="00BA4A97" w:rsidP="00BA4A97">
            <w:pPr>
              <w:adjustRightInd w:val="0"/>
              <w:snapToGrid w:val="0"/>
              <w:spacing w:line="340" w:lineRule="exact"/>
              <w:jc w:val="center"/>
              <w:rPr>
                <w:rFonts w:ascii="ＭＳ 明朝" w:hAnsi="ＭＳ 明朝"/>
                <w:sz w:val="24"/>
              </w:rPr>
            </w:pPr>
            <w:r w:rsidRPr="001577CB">
              <w:rPr>
                <w:rFonts w:ascii="ＭＳ 明朝" w:hAnsi="ＭＳ 明朝" w:hint="eastAsia"/>
                <w:sz w:val="24"/>
              </w:rPr>
              <w:t>デジタル資格コースに係る</w:t>
            </w:r>
          </w:p>
          <w:p w14:paraId="0C5C3A8D" w14:textId="5AA6307B" w:rsidR="00CA6D1F" w:rsidRPr="001577CB" w:rsidRDefault="00BA4A97" w:rsidP="00BA4A97">
            <w:pPr>
              <w:adjustRightInd w:val="0"/>
              <w:snapToGrid w:val="0"/>
              <w:spacing w:line="340" w:lineRule="exact"/>
              <w:jc w:val="center"/>
              <w:rPr>
                <w:rFonts w:ascii="ＭＳ 明朝" w:hAnsi="ＭＳ 明朝"/>
                <w:sz w:val="24"/>
              </w:rPr>
            </w:pPr>
            <w:r w:rsidRPr="001577CB">
              <w:rPr>
                <w:rFonts w:ascii="ＭＳ 明朝" w:hAnsi="ＭＳ 明朝" w:hint="eastAsia"/>
                <w:sz w:val="24"/>
              </w:rPr>
              <w:t>デジタル訓練促進費</w:t>
            </w:r>
            <w:r w:rsidR="00CA6D1F" w:rsidRPr="001577CB">
              <w:rPr>
                <w:rFonts w:ascii="ＭＳ 明朝" w:hAnsi="ＭＳ 明朝" w:hint="eastAsia"/>
                <w:sz w:val="24"/>
              </w:rPr>
              <w:t>月額</w:t>
            </w:r>
            <w:r w:rsidR="00CA6D1F" w:rsidRPr="001577CB">
              <w:rPr>
                <w:rFonts w:ascii="ＭＳ 明朝" w:hAnsi="ＭＳ 明朝"/>
                <w:sz w:val="24"/>
              </w:rPr>
              <w:t>単価</w:t>
            </w:r>
          </w:p>
          <w:p w14:paraId="7C289C3D" w14:textId="20D499F9" w:rsidR="00BA4A97" w:rsidRPr="000D6A0C" w:rsidRDefault="00BA4A97" w:rsidP="00BA4A97">
            <w:pPr>
              <w:adjustRightInd w:val="0"/>
              <w:snapToGrid w:val="0"/>
              <w:spacing w:line="340" w:lineRule="exact"/>
              <w:jc w:val="center"/>
              <w:rPr>
                <w:rFonts w:ascii="ＭＳ 明朝" w:hAnsi="ＭＳ 明朝"/>
                <w:sz w:val="24"/>
              </w:rPr>
            </w:pPr>
            <w:r w:rsidRPr="000D6A0C">
              <w:rPr>
                <w:rFonts w:ascii="ＭＳ 明朝" w:hAnsi="ＭＳ 明朝"/>
                <w:sz w:val="24"/>
              </w:rPr>
              <w:t>DX推進スキル標準対応コースに係るデジタル訓練促進費</w:t>
            </w:r>
          </w:p>
          <w:p w14:paraId="493EFC21" w14:textId="77777777" w:rsidR="00CA6D1F" w:rsidRPr="000D6A0C" w:rsidRDefault="00CA6D1F" w:rsidP="00552632">
            <w:pPr>
              <w:adjustRightInd w:val="0"/>
              <w:snapToGrid w:val="0"/>
              <w:spacing w:line="340" w:lineRule="exact"/>
              <w:jc w:val="center"/>
              <w:rPr>
                <w:rFonts w:ascii="ＭＳ 明朝" w:hAnsi="ＭＳ 明朝"/>
                <w:sz w:val="24"/>
              </w:rPr>
            </w:pPr>
            <w:r w:rsidRPr="000D6A0C">
              <w:rPr>
                <w:rFonts w:ascii="ＭＳ 明朝" w:hAnsi="ＭＳ 明朝" w:hint="eastAsia"/>
                <w:sz w:val="24"/>
              </w:rPr>
              <w:t>消費税および地方消費税</w:t>
            </w:r>
          </w:p>
        </w:tc>
        <w:tc>
          <w:tcPr>
            <w:tcW w:w="2217" w:type="dxa"/>
            <w:shd w:val="clear" w:color="auto" w:fill="auto"/>
          </w:tcPr>
          <w:p w14:paraId="105B4DB7" w14:textId="32465AF7" w:rsidR="00CA6D1F" w:rsidRPr="000D6A0C" w:rsidRDefault="00CA6D1F" w:rsidP="00552632">
            <w:pPr>
              <w:adjustRightInd w:val="0"/>
              <w:snapToGrid w:val="0"/>
              <w:spacing w:line="340" w:lineRule="exact"/>
              <w:ind w:left="1778" w:hangingChars="800" w:hanging="1778"/>
              <w:rPr>
                <w:rFonts w:ascii="ＭＳ 明朝" w:hAnsi="ＭＳ 明朝"/>
                <w:sz w:val="24"/>
              </w:rPr>
            </w:pPr>
            <w:r w:rsidRPr="000D6A0C">
              <w:rPr>
                <w:rFonts w:ascii="ＭＳ 明朝" w:hAnsi="ＭＳ 明朝" w:hint="eastAsia"/>
                <w:sz w:val="24"/>
              </w:rPr>
              <w:t xml:space="preserve">　　　</w:t>
            </w:r>
            <w:r w:rsidRPr="000D6A0C">
              <w:rPr>
                <w:rFonts w:ascii="ＭＳ 明朝" w:hAnsi="ＭＳ 明朝"/>
                <w:sz w:val="24"/>
              </w:rPr>
              <w:t xml:space="preserve"> </w:t>
            </w:r>
            <w:r w:rsidRPr="000D6A0C">
              <w:rPr>
                <w:rFonts w:ascii="ＭＳ 明朝" w:hAnsi="ＭＳ 明朝" w:hint="eastAsia"/>
                <w:sz w:val="24"/>
              </w:rPr>
              <w:t xml:space="preserve">　　　　</w:t>
            </w:r>
            <w:r w:rsidRPr="000D6A0C">
              <w:rPr>
                <w:rFonts w:ascii="ＭＳ 明朝" w:hAnsi="ＭＳ 明朝"/>
                <w:sz w:val="24"/>
              </w:rPr>
              <w:t xml:space="preserve"> 円</w:t>
            </w:r>
          </w:p>
          <w:p w14:paraId="501C7199" w14:textId="77777777" w:rsidR="00BA4A97" w:rsidRPr="000D6A0C" w:rsidRDefault="00BA4A97" w:rsidP="00552632">
            <w:pPr>
              <w:adjustRightInd w:val="0"/>
              <w:snapToGrid w:val="0"/>
              <w:spacing w:line="340" w:lineRule="exact"/>
              <w:ind w:left="1778" w:hangingChars="800" w:hanging="1778"/>
              <w:rPr>
                <w:rFonts w:ascii="ＭＳ 明朝" w:hAnsi="ＭＳ 明朝"/>
                <w:sz w:val="24"/>
              </w:rPr>
            </w:pPr>
          </w:p>
          <w:p w14:paraId="50ED17D7" w14:textId="77777777" w:rsidR="00CA6D1F" w:rsidRPr="000D6A0C" w:rsidRDefault="00CA6D1F" w:rsidP="00552632">
            <w:pPr>
              <w:adjustRightInd w:val="0"/>
              <w:snapToGrid w:val="0"/>
              <w:spacing w:line="340" w:lineRule="exact"/>
              <w:ind w:left="1778" w:hangingChars="800" w:hanging="1778"/>
              <w:rPr>
                <w:rFonts w:ascii="ＭＳ 明朝" w:hAnsi="ＭＳ 明朝"/>
                <w:sz w:val="24"/>
              </w:rPr>
            </w:pPr>
            <w:r w:rsidRPr="000D6A0C">
              <w:rPr>
                <w:rFonts w:ascii="ＭＳ 明朝" w:hAnsi="ＭＳ 明朝"/>
                <w:sz w:val="24"/>
              </w:rPr>
              <w:t xml:space="preserve">                円</w:t>
            </w:r>
          </w:p>
          <w:p w14:paraId="66C2A265" w14:textId="77777777" w:rsidR="00BA4A97" w:rsidRPr="000D6A0C" w:rsidRDefault="00BA4A97" w:rsidP="00552632">
            <w:pPr>
              <w:adjustRightInd w:val="0"/>
              <w:snapToGrid w:val="0"/>
              <w:spacing w:line="340" w:lineRule="exact"/>
              <w:ind w:left="1778" w:hangingChars="800" w:hanging="1778"/>
              <w:rPr>
                <w:rFonts w:ascii="ＭＳ 明朝" w:hAnsi="ＭＳ 明朝"/>
                <w:sz w:val="24"/>
              </w:rPr>
            </w:pPr>
          </w:p>
          <w:p w14:paraId="19C12326" w14:textId="7CE24E85" w:rsidR="00BA4A97" w:rsidRPr="000D6A0C" w:rsidRDefault="00BA4A97" w:rsidP="001577CB">
            <w:pPr>
              <w:adjustRightInd w:val="0"/>
              <w:snapToGrid w:val="0"/>
              <w:spacing w:line="340" w:lineRule="exact"/>
              <w:ind w:left="1778" w:hangingChars="800" w:hanging="1778"/>
              <w:jc w:val="right"/>
              <w:rPr>
                <w:rFonts w:ascii="ＭＳ 明朝" w:hAnsi="ＭＳ 明朝"/>
                <w:sz w:val="24"/>
              </w:rPr>
            </w:pPr>
            <w:r w:rsidRPr="000D6A0C">
              <w:rPr>
                <w:rFonts w:ascii="ＭＳ 明朝" w:hAnsi="ＭＳ 明朝" w:hint="eastAsia"/>
                <w:sz w:val="24"/>
              </w:rPr>
              <w:t>円</w:t>
            </w:r>
          </w:p>
        </w:tc>
      </w:tr>
      <w:tr w:rsidR="000D6A0C" w:rsidRPr="000D6A0C" w14:paraId="6E96ABE6" w14:textId="77777777" w:rsidTr="004E26E0">
        <w:tc>
          <w:tcPr>
            <w:tcW w:w="3169" w:type="dxa"/>
            <w:shd w:val="clear" w:color="auto" w:fill="auto"/>
          </w:tcPr>
          <w:p w14:paraId="1B11475F" w14:textId="77777777" w:rsidR="00CA6D1F" w:rsidRPr="000D6A0C" w:rsidRDefault="00CA6D1F" w:rsidP="00552632">
            <w:pPr>
              <w:adjustRightInd w:val="0"/>
              <w:snapToGrid w:val="0"/>
              <w:spacing w:line="340" w:lineRule="exact"/>
              <w:jc w:val="center"/>
              <w:rPr>
                <w:rFonts w:ascii="ＭＳ 明朝" w:hAnsi="ＭＳ 明朝"/>
                <w:sz w:val="24"/>
              </w:rPr>
            </w:pPr>
            <w:r w:rsidRPr="000D6A0C">
              <w:rPr>
                <w:rFonts w:ascii="ＭＳ 明朝" w:hAnsi="ＭＳ 明朝" w:hint="eastAsia"/>
                <w:sz w:val="24"/>
              </w:rPr>
              <w:t>計</w:t>
            </w:r>
          </w:p>
        </w:tc>
        <w:tc>
          <w:tcPr>
            <w:tcW w:w="2217" w:type="dxa"/>
            <w:shd w:val="clear" w:color="auto" w:fill="auto"/>
          </w:tcPr>
          <w:p w14:paraId="00EBBBF7" w14:textId="77777777" w:rsidR="00CA6D1F" w:rsidRPr="000D6A0C" w:rsidRDefault="00CA6D1F" w:rsidP="00552632">
            <w:pPr>
              <w:adjustRightInd w:val="0"/>
              <w:snapToGrid w:val="0"/>
              <w:spacing w:line="340" w:lineRule="exact"/>
              <w:rPr>
                <w:rFonts w:ascii="ＭＳ 明朝" w:hAnsi="ＭＳ 明朝"/>
                <w:sz w:val="24"/>
              </w:rPr>
            </w:pPr>
            <w:r w:rsidRPr="000D6A0C">
              <w:rPr>
                <w:rFonts w:ascii="ＭＳ 明朝" w:hAnsi="ＭＳ 明朝" w:hint="eastAsia"/>
                <w:sz w:val="24"/>
              </w:rPr>
              <w:t xml:space="preserve">　　　　</w:t>
            </w:r>
            <w:r w:rsidRPr="000D6A0C">
              <w:rPr>
                <w:rFonts w:ascii="ＭＳ 明朝" w:hAnsi="ＭＳ 明朝"/>
                <w:sz w:val="24"/>
              </w:rPr>
              <w:t xml:space="preserve"> </w:t>
            </w:r>
            <w:r w:rsidRPr="000D6A0C">
              <w:rPr>
                <w:rFonts w:ascii="ＭＳ 明朝" w:hAnsi="ＭＳ 明朝" w:hint="eastAsia"/>
                <w:sz w:val="24"/>
              </w:rPr>
              <w:t xml:space="preserve">　　　</w:t>
            </w:r>
            <w:r w:rsidRPr="000D6A0C">
              <w:rPr>
                <w:rFonts w:ascii="ＭＳ 明朝" w:hAnsi="ＭＳ 明朝"/>
                <w:sz w:val="24"/>
              </w:rPr>
              <w:t xml:space="preserve"> 円</w:t>
            </w:r>
          </w:p>
        </w:tc>
      </w:tr>
    </w:tbl>
    <w:p w14:paraId="7E95C760" w14:textId="77777777" w:rsidR="00BD0F43" w:rsidRPr="000D6A0C" w:rsidRDefault="00BD0F43" w:rsidP="00897FE8">
      <w:pPr>
        <w:adjustRightInd w:val="0"/>
        <w:snapToGrid w:val="0"/>
        <w:ind w:left="182" w:hangingChars="100" w:hanging="182"/>
        <w:rPr>
          <w:rFonts w:ascii="ＭＳ 明朝" w:hAnsi="ＭＳ 明朝"/>
          <w:sz w:val="20"/>
          <w:szCs w:val="20"/>
        </w:rPr>
      </w:pPr>
    </w:p>
    <w:p w14:paraId="584DA906" w14:textId="7A1E9E66" w:rsidR="00F871BB" w:rsidRPr="000D6A0C" w:rsidRDefault="00707083" w:rsidP="00322959">
      <w:pPr>
        <w:adjustRightInd w:val="0"/>
        <w:snapToGrid w:val="0"/>
        <w:spacing w:line="360" w:lineRule="auto"/>
        <w:rPr>
          <w:rFonts w:ascii="ＭＳ 明朝" w:hAnsi="ＭＳ 明朝"/>
          <w:sz w:val="24"/>
        </w:rPr>
      </w:pPr>
      <w:r w:rsidRPr="000D6A0C">
        <w:rPr>
          <w:rFonts w:ascii="ＭＳ 明朝" w:hAnsi="ＭＳ 明朝" w:hint="eastAsia"/>
          <w:sz w:val="24"/>
        </w:rPr>
        <w:lastRenderedPageBreak/>
        <w:t>５</w:t>
      </w:r>
      <w:r w:rsidR="00F871BB" w:rsidRPr="000D6A0C">
        <w:rPr>
          <w:rFonts w:ascii="ＭＳ 明朝" w:hAnsi="ＭＳ 明朝" w:hint="eastAsia"/>
          <w:sz w:val="24"/>
        </w:rPr>
        <w:t>．就職支援経費の</w:t>
      </w:r>
      <w:r w:rsidR="00F83CD2" w:rsidRPr="000D6A0C">
        <w:rPr>
          <w:rFonts w:ascii="ＭＳ 明朝" w:hAnsi="ＭＳ 明朝" w:hint="eastAsia"/>
          <w:sz w:val="24"/>
        </w:rPr>
        <w:t>変更</w:t>
      </w:r>
    </w:p>
    <w:p w14:paraId="365A39B3" w14:textId="6D244F9D" w:rsidR="00F871BB"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 xml:space="preserve">　　上記</w:t>
      </w:r>
      <w:r w:rsidR="00585E11" w:rsidRPr="000D6A0C">
        <w:rPr>
          <w:rFonts w:ascii="ＭＳ 明朝" w:hAnsi="ＭＳ 明朝" w:hint="eastAsia"/>
          <w:sz w:val="24"/>
        </w:rPr>
        <w:t>４</w:t>
      </w:r>
      <w:r w:rsidRPr="000D6A0C">
        <w:rPr>
          <w:rFonts w:ascii="ＭＳ 明朝" w:hAnsi="ＭＳ 明朝" w:hint="eastAsia"/>
          <w:sz w:val="24"/>
        </w:rPr>
        <w:t>の就職支援経費月額単価は、</w:t>
      </w:r>
      <w:r w:rsidR="00075994" w:rsidRPr="000D6A0C">
        <w:rPr>
          <w:rFonts w:ascii="ＭＳ 明朝" w:hAnsi="ＭＳ 明朝" w:hint="eastAsia"/>
          <w:sz w:val="24"/>
        </w:rPr>
        <w:t>就職状況（就職支援経費就職率）</w:t>
      </w:r>
      <w:r w:rsidR="0027210C" w:rsidRPr="000D6A0C">
        <w:rPr>
          <w:rFonts w:ascii="ＭＳ 明朝" w:hAnsi="ＭＳ 明朝" w:hint="eastAsia"/>
          <w:sz w:val="24"/>
        </w:rPr>
        <w:t>に応じて</w:t>
      </w:r>
      <w:r w:rsidRPr="000D6A0C">
        <w:rPr>
          <w:rFonts w:ascii="ＭＳ 明朝" w:hAnsi="ＭＳ 明朝" w:hint="eastAsia"/>
          <w:sz w:val="24"/>
        </w:rPr>
        <w:t>下記</w:t>
      </w:r>
      <w:r w:rsidR="0027210C" w:rsidRPr="000D6A0C">
        <w:rPr>
          <w:rFonts w:ascii="ＭＳ 明朝" w:hAnsi="ＭＳ 明朝" w:hint="eastAsia"/>
          <w:sz w:val="24"/>
        </w:rPr>
        <w:t>の規定</w:t>
      </w:r>
      <w:r w:rsidRPr="000D6A0C">
        <w:rPr>
          <w:rFonts w:ascii="ＭＳ 明朝" w:hAnsi="ＭＳ 明朝" w:hint="eastAsia"/>
          <w:sz w:val="24"/>
        </w:rPr>
        <w:t>に基づき</w:t>
      </w:r>
      <w:r w:rsidR="0027210C" w:rsidRPr="000D6A0C">
        <w:rPr>
          <w:rFonts w:ascii="ＭＳ 明朝" w:hAnsi="ＭＳ 明朝" w:hint="eastAsia"/>
          <w:sz w:val="24"/>
        </w:rPr>
        <w:t>変更する</w:t>
      </w:r>
      <w:r w:rsidRPr="000D6A0C">
        <w:rPr>
          <w:rFonts w:ascii="ＭＳ 明朝" w:hAnsi="ＭＳ 明朝" w:hint="eastAsia"/>
          <w:sz w:val="24"/>
        </w:rPr>
        <w:t>ものとする。</w:t>
      </w:r>
    </w:p>
    <w:p w14:paraId="3E645ECB"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w:t>
      </w:r>
      <w:r w:rsidR="00DC017F" w:rsidRPr="000D6A0C">
        <w:rPr>
          <w:rFonts w:ascii="ＭＳ 明朝" w:hAnsi="ＭＳ 明朝" w:hint="eastAsia"/>
          <w:sz w:val="24"/>
        </w:rPr>
        <w:t>就職支援経費就職率</w:t>
      </w:r>
      <w:r w:rsidR="00E63B15" w:rsidRPr="000D6A0C">
        <w:rPr>
          <w:rFonts w:ascii="ＭＳ 明朝" w:hAnsi="ＭＳ 明朝"/>
          <w:sz w:val="24"/>
        </w:rPr>
        <w:t>80</w:t>
      </w:r>
      <w:r w:rsidR="00DC017F" w:rsidRPr="000D6A0C">
        <w:rPr>
          <w:rFonts w:ascii="ＭＳ 明朝" w:hAnsi="ＭＳ 明朝" w:hint="eastAsia"/>
          <w:sz w:val="24"/>
        </w:rPr>
        <w:t>％以上</w:t>
      </w:r>
      <w:r w:rsidR="003B134A" w:rsidRPr="000D6A0C">
        <w:rPr>
          <w:rFonts w:ascii="ＭＳ 明朝" w:hAnsi="ＭＳ 明朝"/>
          <w:sz w:val="24"/>
        </w:rPr>
        <w:tab/>
      </w:r>
      <w:r w:rsidR="003B134A" w:rsidRPr="000D6A0C">
        <w:rPr>
          <w:rFonts w:ascii="ＭＳ 明朝" w:hAnsi="ＭＳ 明朝"/>
          <w:sz w:val="24"/>
        </w:rPr>
        <w:tab/>
      </w:r>
      <w:r w:rsidR="00D3348D" w:rsidRPr="000D6A0C">
        <w:rPr>
          <w:rFonts w:ascii="ＭＳ 明朝" w:hAnsi="ＭＳ 明朝"/>
          <w:sz w:val="24"/>
        </w:rPr>
        <w:tab/>
      </w:r>
      <w:r w:rsidR="0000188B" w:rsidRPr="000D6A0C">
        <w:rPr>
          <w:rFonts w:ascii="ＭＳ 明朝" w:hAnsi="ＭＳ 明朝" w:hint="eastAsia"/>
          <w:sz w:val="24"/>
        </w:rPr>
        <w:t>＝</w:t>
      </w:r>
      <w:r w:rsidR="003B134A" w:rsidRPr="000D6A0C">
        <w:rPr>
          <w:rFonts w:ascii="ＭＳ 明朝" w:hAnsi="ＭＳ 明朝" w:hint="eastAsia"/>
          <w:sz w:val="24"/>
        </w:rPr>
        <w:t xml:space="preserve">　</w:t>
      </w:r>
      <w:r w:rsidR="00DB50D4" w:rsidRPr="000D6A0C">
        <w:rPr>
          <w:rFonts w:ascii="ＭＳ 明朝" w:hAnsi="ＭＳ 明朝" w:hint="eastAsia"/>
          <w:sz w:val="24"/>
        </w:rPr>
        <w:t>変更なし</w:t>
      </w:r>
    </w:p>
    <w:p w14:paraId="2B9578A0"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sz w:val="24"/>
        </w:rPr>
        <w:t xml:space="preserve">  　就職</w:t>
      </w:r>
      <w:r w:rsidR="00DB50D4" w:rsidRPr="000D6A0C">
        <w:rPr>
          <w:rFonts w:ascii="ＭＳ 明朝" w:hAnsi="ＭＳ 明朝" w:hint="eastAsia"/>
          <w:sz w:val="24"/>
        </w:rPr>
        <w:t>支援経費就職</w:t>
      </w:r>
      <w:r w:rsidRPr="000D6A0C">
        <w:rPr>
          <w:rFonts w:ascii="ＭＳ 明朝" w:hAnsi="ＭＳ 明朝" w:hint="eastAsia"/>
          <w:sz w:val="24"/>
        </w:rPr>
        <w:t>率</w:t>
      </w:r>
      <w:r w:rsidR="00E63B15" w:rsidRPr="000D6A0C">
        <w:rPr>
          <w:rFonts w:ascii="ＭＳ 明朝" w:hAnsi="ＭＳ 明朝"/>
          <w:sz w:val="24"/>
        </w:rPr>
        <w:t>60</w:t>
      </w:r>
      <w:r w:rsidRPr="000D6A0C">
        <w:rPr>
          <w:rFonts w:ascii="ＭＳ 明朝" w:hAnsi="ＭＳ 明朝" w:hint="eastAsia"/>
          <w:sz w:val="24"/>
        </w:rPr>
        <w:t>％</w:t>
      </w:r>
      <w:r w:rsidR="00D3348D" w:rsidRPr="000D6A0C">
        <w:rPr>
          <w:rFonts w:ascii="ＭＳ 明朝" w:hAnsi="ＭＳ 明朝" w:hint="eastAsia"/>
          <w:sz w:val="24"/>
        </w:rPr>
        <w:t>以上</w:t>
      </w:r>
      <w:r w:rsidR="00E63B15" w:rsidRPr="000D6A0C">
        <w:rPr>
          <w:rFonts w:ascii="ＭＳ 明朝" w:hAnsi="ＭＳ 明朝"/>
          <w:sz w:val="24"/>
        </w:rPr>
        <w:t>80</w:t>
      </w:r>
      <w:r w:rsidR="003B134A" w:rsidRPr="000D6A0C">
        <w:rPr>
          <w:rFonts w:ascii="ＭＳ 明朝" w:hAnsi="ＭＳ 明朝" w:hint="eastAsia"/>
          <w:sz w:val="24"/>
        </w:rPr>
        <w:t>％未満</w:t>
      </w:r>
      <w:r w:rsidR="00D3348D" w:rsidRPr="000D6A0C">
        <w:rPr>
          <w:rFonts w:ascii="ＭＳ 明朝" w:hAnsi="ＭＳ 明朝"/>
          <w:sz w:val="24"/>
        </w:rPr>
        <w:tab/>
      </w:r>
      <w:r w:rsidR="003B134A" w:rsidRPr="000D6A0C">
        <w:rPr>
          <w:rFonts w:ascii="ＭＳ 明朝" w:hAnsi="ＭＳ 明朝" w:hint="eastAsia"/>
          <w:sz w:val="24"/>
        </w:rPr>
        <w:t xml:space="preserve">＝　</w:t>
      </w:r>
      <w:r w:rsidR="00E04FFD" w:rsidRPr="000D6A0C">
        <w:rPr>
          <w:rFonts w:ascii="ＭＳ 明朝" w:hAnsi="ＭＳ 明朝"/>
          <w:sz w:val="24"/>
        </w:rPr>
        <w:t>1</w:t>
      </w:r>
      <w:r w:rsidR="0027210C" w:rsidRPr="000D6A0C">
        <w:rPr>
          <w:rFonts w:ascii="ＭＳ 明朝" w:hAnsi="ＭＳ 明朝" w:hint="eastAsia"/>
          <w:sz w:val="24"/>
        </w:rPr>
        <w:t>万円（税別）</w:t>
      </w:r>
    </w:p>
    <w:p w14:paraId="204154AA"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就職</w:t>
      </w:r>
      <w:r w:rsidR="00DB50D4" w:rsidRPr="000D6A0C">
        <w:rPr>
          <w:rFonts w:ascii="ＭＳ 明朝" w:hAnsi="ＭＳ 明朝" w:hint="eastAsia"/>
          <w:sz w:val="24"/>
        </w:rPr>
        <w:t>支援経費就職率</w:t>
      </w:r>
      <w:r w:rsidR="00E63B15" w:rsidRPr="000D6A0C">
        <w:rPr>
          <w:rFonts w:ascii="ＭＳ 明朝" w:hAnsi="ＭＳ 明朝"/>
          <w:sz w:val="24"/>
        </w:rPr>
        <w:t>60</w:t>
      </w:r>
      <w:r w:rsidR="003B134A" w:rsidRPr="000D6A0C">
        <w:rPr>
          <w:rFonts w:ascii="ＭＳ 明朝" w:hAnsi="ＭＳ 明朝" w:hint="eastAsia"/>
          <w:sz w:val="24"/>
        </w:rPr>
        <w:t>％未満</w:t>
      </w:r>
      <w:r w:rsidR="003B134A" w:rsidRPr="000D6A0C">
        <w:rPr>
          <w:rFonts w:ascii="ＭＳ 明朝" w:hAnsi="ＭＳ 明朝"/>
          <w:sz w:val="24"/>
        </w:rPr>
        <w:tab/>
      </w:r>
      <w:r w:rsidR="003B134A" w:rsidRPr="000D6A0C">
        <w:rPr>
          <w:rFonts w:ascii="ＭＳ 明朝" w:hAnsi="ＭＳ 明朝"/>
          <w:sz w:val="24"/>
        </w:rPr>
        <w:tab/>
      </w:r>
      <w:r w:rsidR="00D3348D" w:rsidRPr="000D6A0C">
        <w:rPr>
          <w:rFonts w:ascii="ＭＳ 明朝" w:hAnsi="ＭＳ 明朝"/>
          <w:sz w:val="24"/>
        </w:rPr>
        <w:tab/>
      </w:r>
      <w:r w:rsidRPr="000D6A0C">
        <w:rPr>
          <w:rFonts w:ascii="ＭＳ 明朝" w:hAnsi="ＭＳ 明朝" w:hint="eastAsia"/>
          <w:sz w:val="24"/>
        </w:rPr>
        <w:t xml:space="preserve">＝　</w:t>
      </w:r>
      <w:r w:rsidR="0027210C" w:rsidRPr="000D6A0C">
        <w:rPr>
          <w:rFonts w:ascii="ＭＳ 明朝" w:hAnsi="ＭＳ 明朝" w:hint="eastAsia"/>
          <w:sz w:val="24"/>
        </w:rPr>
        <w:t>０円</w:t>
      </w:r>
    </w:p>
    <w:p w14:paraId="5277022D" w14:textId="4321DFD1" w:rsidR="00585E11" w:rsidRPr="000D6A0C" w:rsidRDefault="00B60C58" w:rsidP="00B60C58">
      <w:pPr>
        <w:pStyle w:val="ab"/>
        <w:numPr>
          <w:ilvl w:val="0"/>
          <w:numId w:val="2"/>
        </w:numPr>
        <w:adjustRightInd w:val="0"/>
        <w:snapToGrid w:val="0"/>
        <w:spacing w:line="360" w:lineRule="auto"/>
        <w:ind w:leftChars="0"/>
        <w:rPr>
          <w:rFonts w:ascii="ＭＳ 明朝" w:hAnsi="ＭＳ 明朝"/>
          <w:sz w:val="20"/>
          <w:szCs w:val="20"/>
        </w:rPr>
      </w:pPr>
      <w:r w:rsidRPr="000D6A0C">
        <w:rPr>
          <w:rFonts w:ascii="ＭＳ 明朝" w:hAnsi="ＭＳ 明朝" w:hint="eastAsia"/>
          <w:sz w:val="20"/>
          <w:szCs w:val="20"/>
        </w:rPr>
        <w:t>就職支援経費就職率＝「対象就職者」÷（訓練修了者数＋「対象就職者」のうち就職のための中退者数）×１００</w:t>
      </w:r>
    </w:p>
    <w:p w14:paraId="4FF1645C" w14:textId="1195B9D7" w:rsidR="00B60C58" w:rsidRPr="000D6A0C" w:rsidRDefault="00B60C58" w:rsidP="00B60C58">
      <w:pPr>
        <w:adjustRightInd w:val="0"/>
        <w:snapToGrid w:val="0"/>
        <w:spacing w:line="360" w:lineRule="auto"/>
        <w:ind w:firstLineChars="50" w:firstLine="91"/>
        <w:rPr>
          <w:rFonts w:ascii="ＭＳ 明朝" w:hAnsi="ＭＳ 明朝"/>
          <w:sz w:val="20"/>
          <w:szCs w:val="20"/>
        </w:rPr>
      </w:pPr>
      <w:r w:rsidRPr="000D6A0C">
        <w:rPr>
          <w:rFonts w:ascii="ＭＳ 明朝" w:hAnsi="ＭＳ 明朝" w:hint="eastAsia"/>
          <w:sz w:val="20"/>
          <w:szCs w:val="20"/>
        </w:rPr>
        <w:t>「対象就職者」・・・就職（中途退校就職を含む）または内定した者のうち、一週間の所定労働時間が</w:t>
      </w:r>
      <w:r w:rsidRPr="000D6A0C">
        <w:rPr>
          <w:rFonts w:ascii="ＭＳ 明朝" w:hAnsi="ＭＳ 明朝"/>
          <w:sz w:val="20"/>
          <w:szCs w:val="20"/>
        </w:rPr>
        <w:t>20時間以上で</w:t>
      </w:r>
    </w:p>
    <w:p w14:paraId="7AA40711" w14:textId="41C38DC8" w:rsidR="00B60C58" w:rsidRPr="000D6A0C" w:rsidRDefault="00B60C58" w:rsidP="00322959">
      <w:pPr>
        <w:adjustRightInd w:val="0"/>
        <w:snapToGrid w:val="0"/>
        <w:spacing w:line="360" w:lineRule="auto"/>
        <w:rPr>
          <w:rFonts w:ascii="ＭＳ 明朝" w:hAnsi="ＭＳ 明朝"/>
          <w:sz w:val="20"/>
          <w:szCs w:val="20"/>
        </w:rPr>
      </w:pPr>
      <w:r w:rsidRPr="000D6A0C">
        <w:rPr>
          <w:rFonts w:ascii="ＭＳ 明朝" w:hAnsi="ＭＳ 明朝"/>
          <w:sz w:val="24"/>
        </w:rPr>
        <w:t xml:space="preserve"> </w:t>
      </w:r>
      <w:r w:rsidRPr="000D6A0C">
        <w:rPr>
          <w:rFonts w:ascii="ＭＳ 明朝" w:hAnsi="ＭＳ 明朝" w:hint="eastAsia"/>
          <w:sz w:val="20"/>
          <w:szCs w:val="20"/>
        </w:rPr>
        <w:t>あり、かつ「雇用期間の定めなし」または「４か月以上」の雇用期間</w:t>
      </w:r>
      <w:r w:rsidR="00A6163C" w:rsidRPr="000D6A0C">
        <w:rPr>
          <w:rFonts w:ascii="ＭＳ 明朝" w:hAnsi="ＭＳ 明朝" w:hint="eastAsia"/>
          <w:sz w:val="20"/>
          <w:szCs w:val="20"/>
        </w:rPr>
        <w:t>の雇用契約</w:t>
      </w:r>
      <w:r w:rsidRPr="000D6A0C">
        <w:rPr>
          <w:rFonts w:ascii="ＭＳ 明朝" w:hAnsi="ＭＳ 明朝" w:hint="eastAsia"/>
          <w:sz w:val="20"/>
          <w:szCs w:val="20"/>
        </w:rPr>
        <w:t>により就職した者および自営を開始した者をいう。</w:t>
      </w:r>
    </w:p>
    <w:p w14:paraId="479DC7C2" w14:textId="77777777" w:rsidR="00B60C58" w:rsidRPr="000D6A0C" w:rsidRDefault="00B60C58" w:rsidP="00322959">
      <w:pPr>
        <w:adjustRightInd w:val="0"/>
        <w:snapToGrid w:val="0"/>
        <w:spacing w:line="360" w:lineRule="auto"/>
        <w:rPr>
          <w:rFonts w:ascii="ＭＳ 明朝" w:hAnsi="ＭＳ 明朝"/>
          <w:sz w:val="20"/>
          <w:szCs w:val="20"/>
        </w:rPr>
      </w:pPr>
    </w:p>
    <w:p w14:paraId="0FB336B1" w14:textId="77777777" w:rsidR="000D6A0C" w:rsidRPr="000D6A0C" w:rsidRDefault="000D6A0C" w:rsidP="000D6A0C">
      <w:pPr>
        <w:adjustRightInd w:val="0"/>
        <w:snapToGrid w:val="0"/>
        <w:spacing w:line="360" w:lineRule="auto"/>
        <w:rPr>
          <w:rFonts w:ascii="ＭＳ 明朝" w:hAnsi="ＭＳ 明朝"/>
          <w:sz w:val="24"/>
        </w:rPr>
      </w:pPr>
      <w:r w:rsidRPr="000D6A0C">
        <w:rPr>
          <w:rFonts w:ascii="ＭＳ 明朝" w:hAnsi="ＭＳ 明朝" w:hint="eastAsia"/>
          <w:sz w:val="24"/>
        </w:rPr>
        <w:t>６．デジタル訓練促進費の変更</w:t>
      </w:r>
    </w:p>
    <w:p w14:paraId="6945E0D7" w14:textId="77777777" w:rsidR="000D6A0C" w:rsidRPr="000D6A0C" w:rsidRDefault="000D6A0C" w:rsidP="000D6A0C">
      <w:pPr>
        <w:adjustRightInd w:val="0"/>
        <w:snapToGrid w:val="0"/>
        <w:spacing w:line="360" w:lineRule="auto"/>
        <w:ind w:left="222" w:hangingChars="100" w:hanging="222"/>
        <w:rPr>
          <w:spacing w:val="2"/>
          <w:sz w:val="24"/>
        </w:rPr>
      </w:pPr>
      <w:r w:rsidRPr="000D6A0C">
        <w:rPr>
          <w:rFonts w:ascii="ＭＳ 明朝" w:hAnsi="ＭＳ 明朝" w:hint="eastAsia"/>
          <w:sz w:val="24"/>
        </w:rPr>
        <w:t xml:space="preserve">　　上記４のデジタル訓練促進費月額単価は、訓練受講修了者等の</w:t>
      </w:r>
      <w:r w:rsidRPr="000D6A0C">
        <w:rPr>
          <w:rFonts w:hint="eastAsia"/>
          <w:spacing w:val="2"/>
          <w:sz w:val="24"/>
        </w:rPr>
        <w:t>資格取得状況</w:t>
      </w:r>
      <w:r w:rsidRPr="000D6A0C">
        <w:rPr>
          <w:spacing w:val="2"/>
          <w:sz w:val="24"/>
        </w:rPr>
        <w:t>(</w:t>
      </w:r>
      <w:r w:rsidRPr="000D6A0C">
        <w:rPr>
          <w:rFonts w:hint="eastAsia"/>
          <w:spacing w:val="2"/>
          <w:sz w:val="24"/>
        </w:rPr>
        <w:t>資格取得率</w:t>
      </w:r>
      <w:r w:rsidRPr="000D6A0C">
        <w:rPr>
          <w:spacing w:val="2"/>
          <w:sz w:val="24"/>
        </w:rPr>
        <w:t>)</w:t>
      </w:r>
      <w:r w:rsidRPr="000D6A0C">
        <w:rPr>
          <w:rFonts w:hint="eastAsia"/>
          <w:spacing w:val="2"/>
          <w:sz w:val="24"/>
        </w:rPr>
        <w:t>及びデジタル訓練促進費就職率に応じて、下記の規定に基づき変更となるものとする。</w:t>
      </w:r>
    </w:p>
    <w:p w14:paraId="38CF8F51" w14:textId="77777777" w:rsidR="000D6A0C" w:rsidRPr="000D6A0C" w:rsidRDefault="000D6A0C" w:rsidP="000D6A0C">
      <w:pPr>
        <w:adjustRightInd w:val="0"/>
        <w:snapToGrid w:val="0"/>
        <w:spacing w:line="360" w:lineRule="auto"/>
        <w:rPr>
          <w:rFonts w:ascii="ＭＳ 明朝" w:hAnsi="ＭＳ 明朝"/>
          <w:sz w:val="24"/>
        </w:rPr>
      </w:pPr>
      <w:r w:rsidRPr="000D6A0C">
        <w:rPr>
          <w:rFonts w:ascii="ＭＳ 明朝" w:hAnsi="ＭＳ 明朝" w:hint="eastAsia"/>
          <w:sz w:val="24"/>
        </w:rPr>
        <w:t xml:space="preserve">　　資格取得率</w:t>
      </w:r>
      <w:r w:rsidRPr="000D6A0C">
        <w:rPr>
          <w:rFonts w:ascii="ＭＳ 明朝" w:hAnsi="ＭＳ 明朝"/>
          <w:sz w:val="24"/>
        </w:rPr>
        <w:t>50％以上、かつ、デジタル訓練促進費就職率70％以上　＝　変更なし</w:t>
      </w:r>
    </w:p>
    <w:p w14:paraId="0DB9EFE5" w14:textId="77777777" w:rsidR="000D6A0C" w:rsidRPr="000D6A0C" w:rsidRDefault="000D6A0C" w:rsidP="000D6A0C">
      <w:pPr>
        <w:adjustRightInd w:val="0"/>
        <w:snapToGrid w:val="0"/>
        <w:spacing w:line="360" w:lineRule="auto"/>
        <w:ind w:firstLineChars="200" w:firstLine="445"/>
        <w:rPr>
          <w:rFonts w:ascii="ＭＳ 明朝" w:hAnsi="ＭＳ 明朝"/>
          <w:sz w:val="24"/>
        </w:rPr>
      </w:pPr>
      <w:r w:rsidRPr="000D6A0C">
        <w:rPr>
          <w:rFonts w:ascii="ＭＳ 明朝" w:hAnsi="ＭＳ 明朝" w:hint="eastAsia"/>
          <w:sz w:val="24"/>
        </w:rPr>
        <w:t>上記以外　＝　５千円（税別）</w:t>
      </w:r>
    </w:p>
    <w:p w14:paraId="3134D306" w14:textId="77777777" w:rsidR="000D6A0C" w:rsidRPr="000D6A0C" w:rsidRDefault="000D6A0C" w:rsidP="000D6A0C">
      <w:pPr>
        <w:rPr>
          <w:rFonts w:asciiTheme="minorEastAsia" w:eastAsiaTheme="minorEastAsia" w:hAnsiTheme="minorEastAsia"/>
          <w:sz w:val="20"/>
        </w:rPr>
      </w:pPr>
      <w:r w:rsidRPr="000D6A0C">
        <w:rPr>
          <w:rFonts w:asciiTheme="minorEastAsia" w:eastAsiaTheme="minorEastAsia" w:hAnsiTheme="minorEastAsia" w:hint="eastAsia"/>
          <w:sz w:val="20"/>
        </w:rPr>
        <w:t>資格取得率＝新規資格取得者÷（訓練修了者＋</w:t>
      </w:r>
      <w:r w:rsidRPr="000D6A0C">
        <w:rPr>
          <w:rFonts w:asciiTheme="minorEastAsia" w:eastAsiaTheme="minorEastAsia" w:hAnsiTheme="minorEastAsia"/>
          <w:sz w:val="20"/>
        </w:rPr>
        <w:t>就職のために</w:t>
      </w:r>
      <w:r w:rsidRPr="000D6A0C">
        <w:rPr>
          <w:rFonts w:asciiTheme="minorEastAsia" w:eastAsiaTheme="minorEastAsia" w:hAnsiTheme="minorEastAsia" w:hint="eastAsia"/>
          <w:sz w:val="20"/>
        </w:rPr>
        <w:t>中途退校</w:t>
      </w:r>
      <w:r w:rsidRPr="000D6A0C">
        <w:rPr>
          <w:rFonts w:asciiTheme="minorEastAsia" w:eastAsiaTheme="minorEastAsia" w:hAnsiTheme="minorEastAsia"/>
          <w:sz w:val="20"/>
        </w:rPr>
        <w:t>した新規資格取得者</w:t>
      </w:r>
      <w:r w:rsidRPr="000D6A0C">
        <w:rPr>
          <w:rFonts w:asciiTheme="minorEastAsia" w:eastAsiaTheme="minorEastAsia" w:hAnsiTheme="minorEastAsia" w:hint="eastAsia"/>
          <w:sz w:val="20"/>
        </w:rPr>
        <w:t>）×１００</w:t>
      </w:r>
    </w:p>
    <w:p w14:paraId="529054CF" w14:textId="77777777" w:rsidR="000D6A0C" w:rsidRPr="000D6A0C" w:rsidRDefault="000D6A0C" w:rsidP="000D6A0C">
      <w:pPr>
        <w:rPr>
          <w:rFonts w:asciiTheme="minorEastAsia" w:eastAsiaTheme="minorEastAsia" w:hAnsiTheme="minorEastAsia"/>
          <w:sz w:val="20"/>
        </w:rPr>
      </w:pPr>
    </w:p>
    <w:p w14:paraId="06127BEB" w14:textId="77777777" w:rsidR="000D6A0C" w:rsidRPr="000D6A0C" w:rsidRDefault="000D6A0C" w:rsidP="000D6A0C">
      <w:pPr>
        <w:suppressAutoHyphens/>
        <w:kinsoku w:val="0"/>
        <w:wordWrap w:val="0"/>
        <w:overflowPunct w:val="0"/>
        <w:autoSpaceDE w:val="0"/>
        <w:autoSpaceDN w:val="0"/>
        <w:adjustRightInd w:val="0"/>
        <w:jc w:val="left"/>
        <w:textAlignment w:val="baseline"/>
        <w:rPr>
          <w:rFonts w:asciiTheme="minorEastAsia" w:eastAsiaTheme="minorEastAsia" w:hAnsiTheme="minorEastAsia"/>
          <w:sz w:val="20"/>
        </w:rPr>
      </w:pPr>
      <w:r w:rsidRPr="000D6A0C">
        <w:rPr>
          <w:rFonts w:asciiTheme="minorEastAsia" w:eastAsiaTheme="minorEastAsia" w:hAnsiTheme="minorEastAsia" w:hint="eastAsia"/>
          <w:sz w:val="20"/>
        </w:rPr>
        <w:t>※「新規</w:t>
      </w:r>
      <w:r w:rsidRPr="000D6A0C">
        <w:rPr>
          <w:rFonts w:asciiTheme="minorEastAsia" w:eastAsiaTheme="minorEastAsia" w:hAnsiTheme="minorEastAsia"/>
          <w:sz w:val="20"/>
        </w:rPr>
        <w:t>資格取得者」・・・</w:t>
      </w:r>
      <w:r w:rsidRPr="000D6A0C">
        <w:rPr>
          <w:rFonts w:asciiTheme="minorEastAsia" w:eastAsiaTheme="minorEastAsia" w:hAnsiTheme="minorEastAsia" w:hint="eastAsia"/>
          <w:sz w:val="20"/>
        </w:rPr>
        <w:t>以下の「</w:t>
      </w:r>
      <w:r w:rsidRPr="000D6A0C">
        <w:rPr>
          <w:rFonts w:asciiTheme="minorEastAsia" w:eastAsiaTheme="minorEastAsia" w:hAnsiTheme="minorEastAsia"/>
          <w:sz w:val="20"/>
        </w:rPr>
        <w:t>WEB</w:t>
      </w:r>
      <w:r w:rsidRPr="000D6A0C">
        <w:rPr>
          <w:rFonts w:asciiTheme="minorEastAsia" w:eastAsiaTheme="minorEastAsia" w:hAnsiTheme="minorEastAsia" w:hint="eastAsia"/>
          <w:sz w:val="20"/>
        </w:rPr>
        <w:t>デザイン</w:t>
      </w:r>
      <w:r w:rsidRPr="000D6A0C">
        <w:rPr>
          <w:rFonts w:asciiTheme="minorEastAsia" w:eastAsiaTheme="minorEastAsia" w:hAnsiTheme="minorEastAsia"/>
          <w:sz w:val="20"/>
        </w:rPr>
        <w:t>関係の該当資格」のうち</w:t>
      </w:r>
      <w:r w:rsidRPr="000D6A0C">
        <w:rPr>
          <w:rFonts w:asciiTheme="minorEastAsia" w:eastAsiaTheme="minorEastAsia" w:hAnsiTheme="minorEastAsia" w:hint="eastAsia"/>
          <w:sz w:val="20"/>
        </w:rPr>
        <w:t>、訓練コースの目標に設定された資格を取得</w:t>
      </w:r>
      <w:r w:rsidRPr="000D6A0C">
        <w:rPr>
          <w:rFonts w:asciiTheme="minorEastAsia" w:eastAsiaTheme="minorEastAsia" w:hAnsiTheme="minorEastAsia"/>
          <w:sz w:val="20"/>
        </w:rPr>
        <w:t>した者(資格取得後</w:t>
      </w:r>
      <w:r w:rsidRPr="000D6A0C">
        <w:rPr>
          <w:rFonts w:asciiTheme="minorEastAsia" w:eastAsiaTheme="minorEastAsia" w:hAnsiTheme="minorEastAsia" w:hint="eastAsia"/>
          <w:sz w:val="20"/>
        </w:rPr>
        <w:t>に</w:t>
      </w:r>
      <w:r w:rsidRPr="000D6A0C">
        <w:rPr>
          <w:rFonts w:asciiTheme="minorEastAsia" w:eastAsiaTheme="minorEastAsia" w:hAnsiTheme="minorEastAsia"/>
          <w:sz w:val="20"/>
        </w:rPr>
        <w:t>就職のため</w:t>
      </w:r>
      <w:r w:rsidRPr="000D6A0C">
        <w:rPr>
          <w:rFonts w:asciiTheme="minorEastAsia" w:eastAsiaTheme="minorEastAsia" w:hAnsiTheme="minorEastAsia" w:hint="eastAsia"/>
          <w:sz w:val="20"/>
        </w:rPr>
        <w:t>中途退校</w:t>
      </w:r>
      <w:r w:rsidRPr="000D6A0C">
        <w:rPr>
          <w:rFonts w:asciiTheme="minorEastAsia" w:eastAsiaTheme="minorEastAsia" w:hAnsiTheme="minorEastAsia"/>
          <w:sz w:val="20"/>
        </w:rPr>
        <w:t>した者</w:t>
      </w:r>
      <w:r w:rsidRPr="000D6A0C">
        <w:rPr>
          <w:rFonts w:asciiTheme="minorEastAsia" w:eastAsiaTheme="minorEastAsia" w:hAnsiTheme="minorEastAsia" w:hint="eastAsia"/>
          <w:sz w:val="20"/>
        </w:rPr>
        <w:t>を</w:t>
      </w:r>
      <w:r w:rsidRPr="000D6A0C">
        <w:rPr>
          <w:rFonts w:asciiTheme="minorEastAsia" w:eastAsiaTheme="minorEastAsia" w:hAnsiTheme="minorEastAsia"/>
          <w:sz w:val="20"/>
        </w:rPr>
        <w:t>含む</w:t>
      </w:r>
      <w:r w:rsidRPr="000D6A0C">
        <w:rPr>
          <w:rFonts w:asciiTheme="minorEastAsia" w:eastAsiaTheme="minorEastAsia" w:hAnsiTheme="minorEastAsia" w:hint="eastAsia"/>
          <w:sz w:val="20"/>
        </w:rPr>
        <w:t>。</w:t>
      </w:r>
      <w:r w:rsidRPr="000D6A0C">
        <w:rPr>
          <w:rFonts w:asciiTheme="minorEastAsia" w:eastAsiaTheme="minorEastAsia" w:hAnsiTheme="minorEastAsia"/>
          <w:sz w:val="20"/>
        </w:rPr>
        <w:t>)とし</w:t>
      </w:r>
      <w:r w:rsidRPr="000D6A0C">
        <w:rPr>
          <w:rFonts w:asciiTheme="minorEastAsia" w:eastAsiaTheme="minorEastAsia" w:hAnsiTheme="minorEastAsia" w:hint="eastAsia"/>
          <w:sz w:val="20"/>
        </w:rPr>
        <w:t>、複数の</w:t>
      </w:r>
      <w:r w:rsidRPr="000D6A0C">
        <w:rPr>
          <w:rFonts w:asciiTheme="minorEastAsia" w:eastAsiaTheme="minorEastAsia" w:hAnsiTheme="minorEastAsia"/>
          <w:sz w:val="20"/>
        </w:rPr>
        <w:t>資格を</w:t>
      </w:r>
      <w:r w:rsidRPr="000D6A0C">
        <w:rPr>
          <w:rFonts w:asciiTheme="minorEastAsia" w:eastAsiaTheme="minorEastAsia" w:hAnsiTheme="minorEastAsia" w:hint="eastAsia"/>
          <w:sz w:val="20"/>
        </w:rPr>
        <w:t>取得しても</w:t>
      </w:r>
      <w:r w:rsidRPr="000D6A0C">
        <w:rPr>
          <w:rFonts w:asciiTheme="minorEastAsia" w:eastAsiaTheme="minorEastAsia" w:hAnsiTheme="minorEastAsia"/>
          <w:sz w:val="20"/>
        </w:rPr>
        <w:t>1</w:t>
      </w:r>
      <w:r w:rsidRPr="000D6A0C">
        <w:rPr>
          <w:rFonts w:asciiTheme="minorEastAsia" w:eastAsiaTheme="minorEastAsia" w:hAnsiTheme="minorEastAsia" w:hint="eastAsia"/>
          <w:sz w:val="20"/>
        </w:rPr>
        <w:t>人</w:t>
      </w:r>
      <w:r w:rsidRPr="000D6A0C">
        <w:rPr>
          <w:rFonts w:asciiTheme="minorEastAsia" w:eastAsiaTheme="minorEastAsia" w:hAnsiTheme="minorEastAsia"/>
          <w:sz w:val="20"/>
        </w:rPr>
        <w:t>と数える。</w:t>
      </w:r>
      <w:r w:rsidRPr="000D6A0C">
        <w:rPr>
          <w:rFonts w:asciiTheme="minorEastAsia" w:eastAsiaTheme="minorEastAsia" w:hAnsiTheme="minorEastAsia" w:hint="eastAsia"/>
          <w:sz w:val="20"/>
        </w:rPr>
        <w:t>また、訓練コースの目標に設定された資格の</w:t>
      </w:r>
      <w:r w:rsidRPr="000D6A0C">
        <w:rPr>
          <w:rFonts w:asciiTheme="minorEastAsia" w:eastAsiaTheme="minorEastAsia" w:hAnsiTheme="minorEastAsia"/>
          <w:sz w:val="20"/>
        </w:rPr>
        <w:t>全て</w:t>
      </w:r>
      <w:r w:rsidRPr="000D6A0C">
        <w:rPr>
          <w:rFonts w:asciiTheme="minorEastAsia" w:eastAsiaTheme="minorEastAsia" w:hAnsiTheme="minorEastAsia" w:hint="eastAsia"/>
          <w:sz w:val="20"/>
        </w:rPr>
        <w:t>を</w:t>
      </w:r>
      <w:r w:rsidRPr="000D6A0C">
        <w:rPr>
          <w:rFonts w:asciiTheme="minorEastAsia" w:eastAsiaTheme="minorEastAsia" w:hAnsiTheme="minorEastAsia"/>
          <w:sz w:val="20"/>
        </w:rPr>
        <w:t>既に取得している者</w:t>
      </w:r>
      <w:r w:rsidRPr="000D6A0C">
        <w:rPr>
          <w:rFonts w:asciiTheme="minorEastAsia" w:eastAsiaTheme="minorEastAsia" w:hAnsiTheme="minorEastAsia" w:hint="eastAsia"/>
          <w:sz w:val="20"/>
        </w:rPr>
        <w:t>が訓練を受講した場合は、当該者は資格取得率の</w:t>
      </w:r>
      <w:r w:rsidRPr="000D6A0C">
        <w:rPr>
          <w:rFonts w:asciiTheme="minorEastAsia" w:eastAsiaTheme="minorEastAsia" w:hAnsiTheme="minorEastAsia"/>
          <w:sz w:val="20"/>
        </w:rPr>
        <w:t>算定から除外する。</w:t>
      </w:r>
    </w:p>
    <w:p w14:paraId="0E289D5F" w14:textId="77777777" w:rsidR="000D6A0C" w:rsidRPr="000D6A0C" w:rsidRDefault="000D6A0C" w:rsidP="000D6A0C">
      <w:pPr>
        <w:adjustRightInd w:val="0"/>
        <w:snapToGrid w:val="0"/>
        <w:spacing w:line="360" w:lineRule="auto"/>
        <w:rPr>
          <w:rFonts w:asciiTheme="minorEastAsia" w:eastAsiaTheme="minorEastAsia" w:hAnsiTheme="minorEastAsia"/>
          <w:sz w:val="16"/>
          <w:szCs w:val="20"/>
        </w:rPr>
      </w:pPr>
    </w:p>
    <w:p w14:paraId="472A056D" w14:textId="77777777" w:rsidR="000D6A0C" w:rsidRPr="000D6A0C" w:rsidRDefault="000D6A0C" w:rsidP="000D6A0C">
      <w:pPr>
        <w:rPr>
          <w:rFonts w:asciiTheme="minorEastAsia" w:eastAsiaTheme="minorEastAsia" w:hAnsiTheme="minorEastAsia"/>
          <w:sz w:val="20"/>
        </w:rPr>
      </w:pPr>
      <w:r w:rsidRPr="000D6A0C">
        <w:rPr>
          <w:rFonts w:asciiTheme="minorEastAsia" w:eastAsiaTheme="minorEastAsia" w:hAnsiTheme="minorEastAsia"/>
          <w:sz w:val="20"/>
        </w:rPr>
        <w:t>デジタル訓練促進費就職率＝</w:t>
      </w:r>
      <w:r w:rsidRPr="000D6A0C">
        <w:rPr>
          <w:rFonts w:asciiTheme="minorEastAsia" w:eastAsiaTheme="minorEastAsia" w:hAnsiTheme="minorEastAsia" w:hint="eastAsia"/>
          <w:sz w:val="20"/>
        </w:rPr>
        <w:t>就職支援経費就職率</w:t>
      </w:r>
    </w:p>
    <w:p w14:paraId="321EFE1D" w14:textId="77777777" w:rsidR="000D6A0C" w:rsidRPr="000D6A0C" w:rsidRDefault="000D6A0C" w:rsidP="000D6A0C">
      <w:pPr>
        <w:rPr>
          <w:rFonts w:ascii="ＭＳ ゴシック" w:eastAsia="ＭＳ ゴシック" w:hAnsi="ＭＳ ゴシック"/>
          <w:sz w:val="20"/>
        </w:rPr>
      </w:pPr>
    </w:p>
    <w:p w14:paraId="6A077E5E" w14:textId="77777777" w:rsidR="000D6A0C" w:rsidRPr="000D6A0C" w:rsidRDefault="000D6A0C" w:rsidP="000D6A0C">
      <w:pPr>
        <w:rPr>
          <w:rFonts w:ascii="ＭＳ ゴシック" w:eastAsia="ＭＳ ゴシック" w:hAnsi="ＭＳ ゴシック"/>
          <w:sz w:val="20"/>
        </w:rPr>
      </w:pPr>
      <w:r w:rsidRPr="001577CB">
        <w:rPr>
          <w:rFonts w:asciiTheme="minorEastAsia" w:eastAsiaTheme="minorEastAsia" w:hAnsiTheme="minorEastAsia"/>
          <w:noProof/>
          <w:sz w:val="20"/>
        </w:rPr>
        <mc:AlternateContent>
          <mc:Choice Requires="wps">
            <w:drawing>
              <wp:anchor distT="0" distB="0" distL="114300" distR="114300" simplePos="0" relativeHeight="251659776" behindDoc="0" locked="0" layoutInCell="1" allowOverlap="1" wp14:anchorId="277D43F6" wp14:editId="0BA5048B">
                <wp:simplePos x="0" y="0"/>
                <wp:positionH relativeFrom="column">
                  <wp:posOffset>-67945</wp:posOffset>
                </wp:positionH>
                <wp:positionV relativeFrom="paragraph">
                  <wp:posOffset>80010</wp:posOffset>
                </wp:positionV>
                <wp:extent cx="6200775" cy="3067050"/>
                <wp:effectExtent l="0" t="0" r="28575" b="19050"/>
                <wp:wrapNone/>
                <wp:docPr id="2" name="角丸四角形 1"/>
                <wp:cNvGraphicFramePr/>
                <a:graphic xmlns:a="http://schemas.openxmlformats.org/drawingml/2006/main">
                  <a:graphicData uri="http://schemas.microsoft.com/office/word/2010/wordprocessingShape">
                    <wps:wsp>
                      <wps:cNvSpPr/>
                      <wps:spPr>
                        <a:xfrm>
                          <a:off x="0" y="0"/>
                          <a:ext cx="6200775" cy="3067050"/>
                        </a:xfrm>
                        <a:prstGeom prst="roundRect">
                          <a:avLst/>
                        </a:prstGeom>
                        <a:noFill/>
                        <a:ln w="2540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0225F3" id="角丸四角形 1" o:spid="_x0000_s1026" style="position:absolute;left:0;text-align:left;margin-left:-5.35pt;margin-top:6.3pt;width:488.25pt;height:24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" filled="f" strokecolor="windowText" strokeweight="2pt">
                <v:stroke dashstyle="1 1"/>
              </v:roundrect>
            </w:pict>
          </mc:Fallback>
        </mc:AlternateContent>
      </w:r>
    </w:p>
    <w:p w14:paraId="3C87C234" w14:textId="77777777" w:rsidR="000D6A0C" w:rsidRPr="000D6A0C" w:rsidRDefault="000D6A0C" w:rsidP="000D6A0C">
      <w:pPr>
        <w:adjustRightInd w:val="0"/>
        <w:snapToGrid w:val="0"/>
        <w:spacing w:line="360" w:lineRule="auto"/>
        <w:ind w:leftChars="221" w:left="425"/>
        <w:jc w:val="left"/>
        <w:rPr>
          <w:rFonts w:ascii="ＭＳ 明朝" w:hAnsi="ＭＳ 明朝"/>
          <w:sz w:val="24"/>
          <w:szCs w:val="20"/>
        </w:rPr>
      </w:pPr>
      <w:r w:rsidRPr="000D6A0C">
        <w:rPr>
          <w:rFonts w:asciiTheme="minorEastAsia" w:eastAsiaTheme="minorEastAsia" w:hAnsiTheme="minorEastAsia"/>
          <w:sz w:val="24"/>
        </w:rPr>
        <w:t>WEB</w:t>
      </w:r>
      <w:r w:rsidRPr="000D6A0C">
        <w:rPr>
          <w:rFonts w:asciiTheme="minorEastAsia" w:eastAsiaTheme="minorEastAsia" w:hAnsiTheme="minorEastAsia" w:hint="eastAsia"/>
          <w:sz w:val="24"/>
        </w:rPr>
        <w:t>デザイン</w:t>
      </w:r>
      <w:r w:rsidRPr="000D6A0C">
        <w:rPr>
          <w:rFonts w:asciiTheme="minorEastAsia" w:eastAsiaTheme="minorEastAsia" w:hAnsiTheme="minorEastAsia"/>
          <w:sz w:val="24"/>
        </w:rPr>
        <w:t>関係の該当資格</w:t>
      </w:r>
    </w:p>
    <w:p w14:paraId="3F320781" w14:textId="77777777" w:rsidR="000D6A0C" w:rsidRPr="000D6A0C" w:rsidRDefault="000D6A0C" w:rsidP="000D6A0C">
      <w:pPr>
        <w:adjustRightInd w:val="0"/>
        <w:snapToGrid w:val="0"/>
        <w:spacing w:line="360" w:lineRule="auto"/>
        <w:ind w:leftChars="295" w:left="567"/>
        <w:jc w:val="left"/>
        <w:rPr>
          <w:rFonts w:ascii="ＭＳ 明朝" w:hAnsi="ＭＳ 明朝"/>
          <w:sz w:val="24"/>
          <w:szCs w:val="20"/>
        </w:rPr>
      </w:pPr>
      <w:r w:rsidRPr="000D6A0C">
        <w:rPr>
          <w:rFonts w:ascii="ＭＳ 明朝" w:hAnsi="ＭＳ 明朝"/>
          <w:sz w:val="24"/>
          <w:szCs w:val="20"/>
        </w:rPr>
        <w:t>・Webクリエ</w:t>
      </w:r>
      <w:r w:rsidRPr="000D6A0C">
        <w:rPr>
          <w:rFonts w:ascii="ＭＳ 明朝" w:hAnsi="ＭＳ 明朝" w:hint="eastAsia"/>
          <w:sz w:val="24"/>
          <w:szCs w:val="20"/>
        </w:rPr>
        <w:t>イ</w:t>
      </w:r>
      <w:r w:rsidRPr="000D6A0C">
        <w:rPr>
          <w:rFonts w:ascii="ＭＳ 明朝" w:hAnsi="ＭＳ 明朝"/>
          <w:sz w:val="24"/>
          <w:szCs w:val="20"/>
        </w:rPr>
        <w:t>ター能力認定試験（エキスパート）</w:t>
      </w:r>
    </w:p>
    <w:p w14:paraId="7D56A5B1" w14:textId="77777777" w:rsidR="000D6A0C" w:rsidRPr="000D6A0C" w:rsidRDefault="000D6A0C" w:rsidP="000D6A0C">
      <w:pPr>
        <w:adjustRightInd w:val="0"/>
        <w:snapToGrid w:val="0"/>
        <w:spacing w:line="360" w:lineRule="auto"/>
        <w:ind w:leftChars="295" w:left="567"/>
        <w:jc w:val="left"/>
        <w:rPr>
          <w:rFonts w:ascii="ＭＳ 明朝" w:hAnsi="ＭＳ 明朝"/>
          <w:sz w:val="24"/>
          <w:szCs w:val="20"/>
        </w:rPr>
      </w:pPr>
      <w:r w:rsidRPr="000D6A0C">
        <w:rPr>
          <w:rFonts w:ascii="ＭＳ 明朝" w:hAnsi="ＭＳ 明朝"/>
          <w:sz w:val="24"/>
          <w:szCs w:val="20"/>
        </w:rPr>
        <w:t>・Illustrator</w:t>
      </w:r>
      <w:r w:rsidRPr="000D6A0C">
        <w:rPr>
          <w:rFonts w:ascii="Segoe UI Symbol" w:hAnsi="Segoe UI Symbol" w:cs="Segoe UI Symbol" w:hint="eastAsia"/>
          <w:sz w:val="24"/>
          <w:vertAlign w:val="superscript"/>
        </w:rPr>
        <w:t>®</w:t>
      </w:r>
      <w:r w:rsidRPr="000D6A0C">
        <w:rPr>
          <w:rFonts w:ascii="ＭＳ 明朝" w:hAnsi="ＭＳ 明朝"/>
          <w:sz w:val="24"/>
          <w:szCs w:val="20"/>
        </w:rPr>
        <w:t>クリエ</w:t>
      </w:r>
      <w:r w:rsidRPr="000D6A0C">
        <w:rPr>
          <w:rFonts w:ascii="ＭＳ 明朝" w:hAnsi="ＭＳ 明朝" w:hint="eastAsia"/>
          <w:sz w:val="24"/>
          <w:szCs w:val="20"/>
        </w:rPr>
        <w:t>イ</w:t>
      </w:r>
      <w:r w:rsidRPr="000D6A0C">
        <w:rPr>
          <w:rFonts w:ascii="ＭＳ 明朝" w:hAnsi="ＭＳ 明朝"/>
          <w:sz w:val="24"/>
          <w:szCs w:val="20"/>
        </w:rPr>
        <w:t>ター能力認定試験（エキスパート）</w:t>
      </w:r>
    </w:p>
    <w:p w14:paraId="001F8299" w14:textId="77777777" w:rsidR="000D6A0C" w:rsidRPr="000D6A0C" w:rsidRDefault="000D6A0C" w:rsidP="000D6A0C">
      <w:pPr>
        <w:adjustRightInd w:val="0"/>
        <w:snapToGrid w:val="0"/>
        <w:spacing w:line="360" w:lineRule="auto"/>
        <w:ind w:leftChars="295" w:left="567"/>
        <w:jc w:val="left"/>
        <w:rPr>
          <w:rFonts w:ascii="ＭＳ 明朝" w:hAnsi="ＭＳ 明朝"/>
          <w:sz w:val="24"/>
          <w:szCs w:val="20"/>
        </w:rPr>
      </w:pPr>
      <w:r w:rsidRPr="000D6A0C">
        <w:rPr>
          <w:rFonts w:ascii="ＭＳ 明朝" w:hAnsi="ＭＳ 明朝"/>
          <w:sz w:val="24"/>
          <w:szCs w:val="20"/>
        </w:rPr>
        <w:t>・Photoshop</w:t>
      </w:r>
      <w:r w:rsidRPr="000D6A0C">
        <w:rPr>
          <w:rFonts w:ascii="Segoe UI Symbol" w:hAnsi="Segoe UI Symbol" w:cs="Segoe UI Symbol" w:hint="eastAsia"/>
          <w:sz w:val="24"/>
          <w:vertAlign w:val="superscript"/>
        </w:rPr>
        <w:t>®</w:t>
      </w:r>
      <w:r w:rsidRPr="000D6A0C">
        <w:rPr>
          <w:rFonts w:ascii="ＭＳ 明朝" w:hAnsi="ＭＳ 明朝"/>
          <w:sz w:val="24"/>
          <w:szCs w:val="20"/>
        </w:rPr>
        <w:t>クリエ</w:t>
      </w:r>
      <w:r w:rsidRPr="000D6A0C">
        <w:rPr>
          <w:rFonts w:ascii="ＭＳ 明朝" w:hAnsi="ＭＳ 明朝" w:hint="eastAsia"/>
          <w:sz w:val="24"/>
          <w:szCs w:val="20"/>
        </w:rPr>
        <w:t>イ</w:t>
      </w:r>
      <w:r w:rsidRPr="000D6A0C">
        <w:rPr>
          <w:rFonts w:ascii="ＭＳ 明朝" w:hAnsi="ＭＳ 明朝"/>
          <w:sz w:val="24"/>
          <w:szCs w:val="20"/>
        </w:rPr>
        <w:t>ター能力認定試験（エキスパート）</w:t>
      </w:r>
    </w:p>
    <w:p w14:paraId="53E1CE78" w14:textId="77777777" w:rsidR="000D6A0C" w:rsidRPr="000D6A0C" w:rsidRDefault="000D6A0C" w:rsidP="000D6A0C">
      <w:pPr>
        <w:adjustRightInd w:val="0"/>
        <w:snapToGrid w:val="0"/>
        <w:spacing w:line="360" w:lineRule="auto"/>
        <w:ind w:leftChars="295" w:left="567"/>
        <w:jc w:val="left"/>
        <w:rPr>
          <w:rFonts w:ascii="ＭＳ 明朝" w:hAnsi="ＭＳ 明朝"/>
          <w:sz w:val="24"/>
          <w:szCs w:val="20"/>
        </w:rPr>
      </w:pPr>
      <w:r w:rsidRPr="000D6A0C">
        <w:rPr>
          <w:rFonts w:ascii="ＭＳ 明朝" w:hAnsi="ＭＳ 明朝"/>
          <w:sz w:val="24"/>
          <w:szCs w:val="20"/>
        </w:rPr>
        <w:t>・Web検定（デザイン、ディレクション、プロ</w:t>
      </w:r>
      <w:r w:rsidRPr="000D6A0C">
        <w:rPr>
          <w:rFonts w:ascii="ＭＳ 明朝" w:hAnsi="ＭＳ 明朝" w:hint="eastAsia"/>
          <w:sz w:val="24"/>
          <w:szCs w:val="20"/>
        </w:rPr>
        <w:t>デ</w:t>
      </w:r>
      <w:r w:rsidRPr="000D6A0C">
        <w:rPr>
          <w:rFonts w:ascii="ＭＳ 明朝" w:hAnsi="ＭＳ 明朝"/>
          <w:sz w:val="24"/>
          <w:szCs w:val="20"/>
        </w:rPr>
        <w:t>ュース）</w:t>
      </w:r>
    </w:p>
    <w:p w14:paraId="18BAB5DA" w14:textId="77777777" w:rsidR="000D6A0C" w:rsidRPr="000D6A0C" w:rsidRDefault="000D6A0C" w:rsidP="000D6A0C">
      <w:pPr>
        <w:adjustRightInd w:val="0"/>
        <w:snapToGrid w:val="0"/>
        <w:spacing w:line="360" w:lineRule="auto"/>
        <w:ind w:leftChars="296" w:left="709" w:hangingChars="63" w:hanging="140"/>
        <w:jc w:val="left"/>
        <w:rPr>
          <w:rFonts w:ascii="ＭＳ 明朝" w:hAnsi="ＭＳ 明朝"/>
          <w:sz w:val="24"/>
          <w:szCs w:val="20"/>
        </w:rPr>
      </w:pPr>
      <w:r w:rsidRPr="000D6A0C">
        <w:rPr>
          <w:rFonts w:ascii="ＭＳ 明朝" w:hAnsi="ＭＳ 明朝"/>
          <w:sz w:val="24"/>
          <w:szCs w:val="20"/>
        </w:rPr>
        <w:t>・CG-ARTS検定（CGクリエ</w:t>
      </w:r>
      <w:r w:rsidRPr="000D6A0C">
        <w:rPr>
          <w:rFonts w:ascii="ＭＳ 明朝" w:hAnsi="ＭＳ 明朝" w:hint="eastAsia"/>
          <w:sz w:val="24"/>
          <w:szCs w:val="20"/>
        </w:rPr>
        <w:t>イ</w:t>
      </w:r>
      <w:r w:rsidRPr="000D6A0C">
        <w:rPr>
          <w:rFonts w:ascii="ＭＳ 明朝" w:hAnsi="ＭＳ 明朝"/>
          <w:sz w:val="24"/>
          <w:szCs w:val="20"/>
        </w:rPr>
        <w:t>ター検定（エキスパート）、Webデザイナー検定（エキスパート）、画像処理エンジニア検定（エキスパート）、CGエンジニア検定（エキスパート）、マルチメディア検定（エキスパート））</w:t>
      </w:r>
    </w:p>
    <w:p w14:paraId="4DDF2F68" w14:textId="77777777" w:rsidR="000D6A0C" w:rsidRPr="000D6A0C" w:rsidRDefault="000D6A0C" w:rsidP="000D6A0C">
      <w:pPr>
        <w:adjustRightInd w:val="0"/>
        <w:snapToGrid w:val="0"/>
        <w:spacing w:line="360" w:lineRule="auto"/>
        <w:ind w:leftChars="295" w:left="567"/>
        <w:jc w:val="left"/>
        <w:rPr>
          <w:rFonts w:ascii="ＭＳ 明朝" w:hAnsi="ＭＳ 明朝"/>
          <w:sz w:val="24"/>
          <w:szCs w:val="20"/>
        </w:rPr>
      </w:pPr>
      <w:r w:rsidRPr="000D6A0C">
        <w:rPr>
          <w:rFonts w:ascii="ＭＳ 明朝" w:hAnsi="ＭＳ 明朝"/>
          <w:sz w:val="24"/>
          <w:szCs w:val="20"/>
        </w:rPr>
        <w:t>・アドビ認定プロフェッショナル（Photoshop、Illustrator、Premiere Pro）</w:t>
      </w:r>
    </w:p>
    <w:p w14:paraId="062A8000" w14:textId="77777777" w:rsidR="000D6A0C" w:rsidRPr="000D6A0C" w:rsidRDefault="000D6A0C" w:rsidP="000D6A0C">
      <w:pPr>
        <w:adjustRightInd w:val="0"/>
        <w:snapToGrid w:val="0"/>
        <w:spacing w:line="360" w:lineRule="auto"/>
        <w:ind w:leftChars="295" w:left="567"/>
        <w:jc w:val="left"/>
        <w:rPr>
          <w:rFonts w:ascii="ＭＳ 明朝" w:hAnsi="ＭＳ 明朝"/>
          <w:sz w:val="16"/>
          <w:szCs w:val="20"/>
        </w:rPr>
      </w:pPr>
      <w:r w:rsidRPr="000D6A0C">
        <w:rPr>
          <w:rFonts w:ascii="ＭＳ 明朝" w:hAnsi="ＭＳ 明朝"/>
          <w:sz w:val="24"/>
          <w:szCs w:val="20"/>
        </w:rPr>
        <w:t>・ウェブデザイン技能検定　１～３級</w:t>
      </w:r>
    </w:p>
    <w:p w14:paraId="785E2CC8" w14:textId="77777777" w:rsidR="000D6A0C" w:rsidRPr="000D6A0C" w:rsidRDefault="000D6A0C" w:rsidP="007D2855">
      <w:pPr>
        <w:adjustRightInd w:val="0"/>
        <w:snapToGrid w:val="0"/>
        <w:spacing w:line="360" w:lineRule="auto"/>
        <w:rPr>
          <w:rFonts w:ascii="ＭＳ 明朝" w:hAnsi="ＭＳ 明朝"/>
          <w:sz w:val="24"/>
        </w:rPr>
      </w:pPr>
    </w:p>
    <w:p w14:paraId="642413E9" w14:textId="35A9065E" w:rsidR="00CA29BC" w:rsidRPr="000D6A0C" w:rsidRDefault="00CA29BC" w:rsidP="007D2855">
      <w:pPr>
        <w:adjustRightInd w:val="0"/>
        <w:snapToGrid w:val="0"/>
        <w:spacing w:line="360" w:lineRule="auto"/>
        <w:rPr>
          <w:rFonts w:ascii="ＭＳ 明朝" w:hAnsi="ＭＳ 明朝"/>
          <w:sz w:val="16"/>
          <w:szCs w:val="20"/>
        </w:rPr>
      </w:pPr>
    </w:p>
    <w:sectPr w:rsidR="00CA29BC" w:rsidRPr="000D6A0C" w:rsidSect="00585E11">
      <w:pgSz w:w="11906" w:h="16838" w:code="9"/>
      <w:pgMar w:top="964" w:right="964" w:bottom="851" w:left="1247" w:header="720" w:footer="720" w:gutter="0"/>
      <w:cols w:space="720"/>
      <w:noEndnote/>
      <w:docGrid w:type="linesAndChars" w:linePitch="286" w:charSpace="-36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B5C8C" w14:textId="77777777" w:rsidR="006144AF" w:rsidRDefault="006144AF" w:rsidP="005F07A7">
      <w:r>
        <w:separator/>
      </w:r>
    </w:p>
  </w:endnote>
  <w:endnote w:type="continuationSeparator" w:id="0">
    <w:p w14:paraId="00331689" w14:textId="77777777" w:rsidR="006144AF" w:rsidRDefault="006144AF" w:rsidP="005F0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8D27C" w14:textId="77777777" w:rsidR="006144AF" w:rsidRDefault="006144AF" w:rsidP="005F07A7">
      <w:r>
        <w:separator/>
      </w:r>
    </w:p>
  </w:footnote>
  <w:footnote w:type="continuationSeparator" w:id="0">
    <w:p w14:paraId="035DA4C6" w14:textId="77777777" w:rsidR="006144AF" w:rsidRDefault="006144AF" w:rsidP="005F07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3DDD"/>
    <w:multiLevelType w:val="hybridMultilevel"/>
    <w:tmpl w:val="9B5CAC90"/>
    <w:lvl w:ilvl="0" w:tplc="2582318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9420F5"/>
    <w:multiLevelType w:val="hybridMultilevel"/>
    <w:tmpl w:val="BFA0E6F0"/>
    <w:lvl w:ilvl="0" w:tplc="6E5297CA">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2952D7A"/>
    <w:multiLevelType w:val="hybridMultilevel"/>
    <w:tmpl w:val="8940D372"/>
    <w:lvl w:ilvl="0" w:tplc="7B26DE3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田中　千尋">
    <w15:presenceInfo w15:providerId="AD" w15:userId="S-1-5-21-1030396762-312032870-26113423-720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96"/>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5BB3"/>
    <w:rsid w:val="0000188B"/>
    <w:rsid w:val="0001046E"/>
    <w:rsid w:val="000110BE"/>
    <w:rsid w:val="00013333"/>
    <w:rsid w:val="000176BE"/>
    <w:rsid w:val="00027BDA"/>
    <w:rsid w:val="000308AD"/>
    <w:rsid w:val="00046DA7"/>
    <w:rsid w:val="00054A6F"/>
    <w:rsid w:val="000577E5"/>
    <w:rsid w:val="000614E0"/>
    <w:rsid w:val="0006525C"/>
    <w:rsid w:val="00072184"/>
    <w:rsid w:val="00075994"/>
    <w:rsid w:val="0008094C"/>
    <w:rsid w:val="000844AE"/>
    <w:rsid w:val="00084812"/>
    <w:rsid w:val="0009099B"/>
    <w:rsid w:val="00094AD3"/>
    <w:rsid w:val="00096877"/>
    <w:rsid w:val="000B229F"/>
    <w:rsid w:val="000B3903"/>
    <w:rsid w:val="000B53F7"/>
    <w:rsid w:val="000C2E22"/>
    <w:rsid w:val="000C4EA0"/>
    <w:rsid w:val="000C731B"/>
    <w:rsid w:val="000D0B34"/>
    <w:rsid w:val="000D17EC"/>
    <w:rsid w:val="000D5F32"/>
    <w:rsid w:val="000D6A0C"/>
    <w:rsid w:val="000D7CC7"/>
    <w:rsid w:val="000E3444"/>
    <w:rsid w:val="000E7AA8"/>
    <w:rsid w:val="000F043E"/>
    <w:rsid w:val="000F0515"/>
    <w:rsid w:val="00116149"/>
    <w:rsid w:val="0012595F"/>
    <w:rsid w:val="00131043"/>
    <w:rsid w:val="00142E01"/>
    <w:rsid w:val="00154C18"/>
    <w:rsid w:val="0015677E"/>
    <w:rsid w:val="001577CB"/>
    <w:rsid w:val="00164AE0"/>
    <w:rsid w:val="001708EC"/>
    <w:rsid w:val="00176F9C"/>
    <w:rsid w:val="0018318F"/>
    <w:rsid w:val="001936AB"/>
    <w:rsid w:val="00195417"/>
    <w:rsid w:val="001A08ED"/>
    <w:rsid w:val="001A19BE"/>
    <w:rsid w:val="001A3DA9"/>
    <w:rsid w:val="001A4D9A"/>
    <w:rsid w:val="001A7B93"/>
    <w:rsid w:val="001B3919"/>
    <w:rsid w:val="001B580D"/>
    <w:rsid w:val="001B58F7"/>
    <w:rsid w:val="001B62B8"/>
    <w:rsid w:val="001E4646"/>
    <w:rsid w:val="001E78B4"/>
    <w:rsid w:val="001F3A6F"/>
    <w:rsid w:val="0020297F"/>
    <w:rsid w:val="00210E29"/>
    <w:rsid w:val="00211947"/>
    <w:rsid w:val="002122DE"/>
    <w:rsid w:val="002153EF"/>
    <w:rsid w:val="00215B8F"/>
    <w:rsid w:val="002338C8"/>
    <w:rsid w:val="00237477"/>
    <w:rsid w:val="00246142"/>
    <w:rsid w:val="002508B5"/>
    <w:rsid w:val="002559B8"/>
    <w:rsid w:val="00256B35"/>
    <w:rsid w:val="00260B41"/>
    <w:rsid w:val="0026294D"/>
    <w:rsid w:val="0027157E"/>
    <w:rsid w:val="0027210C"/>
    <w:rsid w:val="00281E40"/>
    <w:rsid w:val="00293257"/>
    <w:rsid w:val="002A10B1"/>
    <w:rsid w:val="002A5C60"/>
    <w:rsid w:val="002B194D"/>
    <w:rsid w:val="002C2C85"/>
    <w:rsid w:val="002C5584"/>
    <w:rsid w:val="002D03B2"/>
    <w:rsid w:val="002E220F"/>
    <w:rsid w:val="002E691C"/>
    <w:rsid w:val="002F33CF"/>
    <w:rsid w:val="002F3C58"/>
    <w:rsid w:val="002F3D87"/>
    <w:rsid w:val="002F79DD"/>
    <w:rsid w:val="003107F5"/>
    <w:rsid w:val="00313673"/>
    <w:rsid w:val="00314528"/>
    <w:rsid w:val="00322959"/>
    <w:rsid w:val="00323D7C"/>
    <w:rsid w:val="00330E70"/>
    <w:rsid w:val="00334327"/>
    <w:rsid w:val="00335217"/>
    <w:rsid w:val="0034214D"/>
    <w:rsid w:val="003438C6"/>
    <w:rsid w:val="00343D01"/>
    <w:rsid w:val="00345A66"/>
    <w:rsid w:val="00356E7B"/>
    <w:rsid w:val="00361E30"/>
    <w:rsid w:val="00371DC6"/>
    <w:rsid w:val="003803BD"/>
    <w:rsid w:val="003823F5"/>
    <w:rsid w:val="00392729"/>
    <w:rsid w:val="00392A37"/>
    <w:rsid w:val="003B12B1"/>
    <w:rsid w:val="003B134A"/>
    <w:rsid w:val="003B3369"/>
    <w:rsid w:val="003D2593"/>
    <w:rsid w:val="003D55F3"/>
    <w:rsid w:val="003F3EF1"/>
    <w:rsid w:val="003F7233"/>
    <w:rsid w:val="004014B5"/>
    <w:rsid w:val="00402C46"/>
    <w:rsid w:val="0041186E"/>
    <w:rsid w:val="0041396B"/>
    <w:rsid w:val="00413A37"/>
    <w:rsid w:val="00422DE9"/>
    <w:rsid w:val="0042358A"/>
    <w:rsid w:val="004248A3"/>
    <w:rsid w:val="00436C3B"/>
    <w:rsid w:val="004429E0"/>
    <w:rsid w:val="00455EBF"/>
    <w:rsid w:val="0045621A"/>
    <w:rsid w:val="004571EE"/>
    <w:rsid w:val="00460422"/>
    <w:rsid w:val="00461E7B"/>
    <w:rsid w:val="00465BB3"/>
    <w:rsid w:val="00475AE5"/>
    <w:rsid w:val="004761BF"/>
    <w:rsid w:val="0047625C"/>
    <w:rsid w:val="00476911"/>
    <w:rsid w:val="00477267"/>
    <w:rsid w:val="004778DC"/>
    <w:rsid w:val="00492D51"/>
    <w:rsid w:val="00496805"/>
    <w:rsid w:val="004A5843"/>
    <w:rsid w:val="004B30E4"/>
    <w:rsid w:val="004B5F01"/>
    <w:rsid w:val="004D19C4"/>
    <w:rsid w:val="004E26E0"/>
    <w:rsid w:val="004E5095"/>
    <w:rsid w:val="004F01B8"/>
    <w:rsid w:val="004F182A"/>
    <w:rsid w:val="004F3438"/>
    <w:rsid w:val="00502746"/>
    <w:rsid w:val="005079D3"/>
    <w:rsid w:val="00513CCD"/>
    <w:rsid w:val="00522216"/>
    <w:rsid w:val="00540BA6"/>
    <w:rsid w:val="0054132F"/>
    <w:rsid w:val="00550390"/>
    <w:rsid w:val="005535D1"/>
    <w:rsid w:val="00553697"/>
    <w:rsid w:val="0055409F"/>
    <w:rsid w:val="005552A5"/>
    <w:rsid w:val="0056568D"/>
    <w:rsid w:val="00570C1A"/>
    <w:rsid w:val="00571B5A"/>
    <w:rsid w:val="005724B3"/>
    <w:rsid w:val="00572DB6"/>
    <w:rsid w:val="0057656C"/>
    <w:rsid w:val="00581FC3"/>
    <w:rsid w:val="00582AEE"/>
    <w:rsid w:val="00584116"/>
    <w:rsid w:val="00585E11"/>
    <w:rsid w:val="00586CB6"/>
    <w:rsid w:val="0059095C"/>
    <w:rsid w:val="00590C3F"/>
    <w:rsid w:val="0059124C"/>
    <w:rsid w:val="00592AAA"/>
    <w:rsid w:val="005972A2"/>
    <w:rsid w:val="005A148D"/>
    <w:rsid w:val="005A4020"/>
    <w:rsid w:val="005A5891"/>
    <w:rsid w:val="005B4544"/>
    <w:rsid w:val="005C045E"/>
    <w:rsid w:val="005C09AB"/>
    <w:rsid w:val="005C77B1"/>
    <w:rsid w:val="005D0E80"/>
    <w:rsid w:val="005D200E"/>
    <w:rsid w:val="005D4E1F"/>
    <w:rsid w:val="005D58D6"/>
    <w:rsid w:val="005D7E4E"/>
    <w:rsid w:val="005E2CA3"/>
    <w:rsid w:val="005F07A7"/>
    <w:rsid w:val="005F2C7F"/>
    <w:rsid w:val="006045FC"/>
    <w:rsid w:val="00606960"/>
    <w:rsid w:val="00607AB4"/>
    <w:rsid w:val="006144AF"/>
    <w:rsid w:val="00614D1B"/>
    <w:rsid w:val="00622116"/>
    <w:rsid w:val="006226D2"/>
    <w:rsid w:val="006240C0"/>
    <w:rsid w:val="006243C0"/>
    <w:rsid w:val="006268D0"/>
    <w:rsid w:val="0062752F"/>
    <w:rsid w:val="00631F75"/>
    <w:rsid w:val="00632208"/>
    <w:rsid w:val="00633FAE"/>
    <w:rsid w:val="00634D07"/>
    <w:rsid w:val="00641E9C"/>
    <w:rsid w:val="0064616E"/>
    <w:rsid w:val="006464B5"/>
    <w:rsid w:val="006612AB"/>
    <w:rsid w:val="0067080E"/>
    <w:rsid w:val="00671317"/>
    <w:rsid w:val="0069199E"/>
    <w:rsid w:val="00692631"/>
    <w:rsid w:val="00692BFF"/>
    <w:rsid w:val="006937B2"/>
    <w:rsid w:val="006970E6"/>
    <w:rsid w:val="00697F95"/>
    <w:rsid w:val="006A1C5B"/>
    <w:rsid w:val="006A349D"/>
    <w:rsid w:val="006A549E"/>
    <w:rsid w:val="006A7CA1"/>
    <w:rsid w:val="006B1183"/>
    <w:rsid w:val="006D497A"/>
    <w:rsid w:val="006F1B8D"/>
    <w:rsid w:val="006F3CD4"/>
    <w:rsid w:val="0070697A"/>
    <w:rsid w:val="00707083"/>
    <w:rsid w:val="007216BC"/>
    <w:rsid w:val="00722F5F"/>
    <w:rsid w:val="00725562"/>
    <w:rsid w:val="00742529"/>
    <w:rsid w:val="007425F5"/>
    <w:rsid w:val="007463E8"/>
    <w:rsid w:val="00750673"/>
    <w:rsid w:val="00752F57"/>
    <w:rsid w:val="00755A14"/>
    <w:rsid w:val="00760A36"/>
    <w:rsid w:val="00760BAB"/>
    <w:rsid w:val="00774076"/>
    <w:rsid w:val="007740E1"/>
    <w:rsid w:val="007764ED"/>
    <w:rsid w:val="00781F6E"/>
    <w:rsid w:val="00790FBD"/>
    <w:rsid w:val="00792B97"/>
    <w:rsid w:val="007A54E0"/>
    <w:rsid w:val="007B2912"/>
    <w:rsid w:val="007B6951"/>
    <w:rsid w:val="007C764C"/>
    <w:rsid w:val="007D07B7"/>
    <w:rsid w:val="007D2855"/>
    <w:rsid w:val="007D2C55"/>
    <w:rsid w:val="007D335A"/>
    <w:rsid w:val="007D40E2"/>
    <w:rsid w:val="007D7AFA"/>
    <w:rsid w:val="007E289F"/>
    <w:rsid w:val="007E767E"/>
    <w:rsid w:val="007E7CDD"/>
    <w:rsid w:val="007F0DBA"/>
    <w:rsid w:val="007F4E7B"/>
    <w:rsid w:val="00800237"/>
    <w:rsid w:val="00804741"/>
    <w:rsid w:val="00804F79"/>
    <w:rsid w:val="00811548"/>
    <w:rsid w:val="00817460"/>
    <w:rsid w:val="0082214C"/>
    <w:rsid w:val="00822332"/>
    <w:rsid w:val="00855322"/>
    <w:rsid w:val="008553A7"/>
    <w:rsid w:val="00855CE0"/>
    <w:rsid w:val="008563FC"/>
    <w:rsid w:val="008631E6"/>
    <w:rsid w:val="00871682"/>
    <w:rsid w:val="00873776"/>
    <w:rsid w:val="00874E74"/>
    <w:rsid w:val="0088614C"/>
    <w:rsid w:val="00886A9F"/>
    <w:rsid w:val="00890BB2"/>
    <w:rsid w:val="0089524B"/>
    <w:rsid w:val="0089728D"/>
    <w:rsid w:val="00897FE8"/>
    <w:rsid w:val="008A7C05"/>
    <w:rsid w:val="008B1BBA"/>
    <w:rsid w:val="008B26D9"/>
    <w:rsid w:val="008B2D22"/>
    <w:rsid w:val="008B59DC"/>
    <w:rsid w:val="008B7C21"/>
    <w:rsid w:val="008C7F83"/>
    <w:rsid w:val="008D45B2"/>
    <w:rsid w:val="008D65DE"/>
    <w:rsid w:val="008E1FC2"/>
    <w:rsid w:val="00906E56"/>
    <w:rsid w:val="009121CE"/>
    <w:rsid w:val="00913708"/>
    <w:rsid w:val="00914A2B"/>
    <w:rsid w:val="00915577"/>
    <w:rsid w:val="00942545"/>
    <w:rsid w:val="00944B40"/>
    <w:rsid w:val="0094546B"/>
    <w:rsid w:val="00951CE2"/>
    <w:rsid w:val="00956D55"/>
    <w:rsid w:val="0095727A"/>
    <w:rsid w:val="0096396A"/>
    <w:rsid w:val="009660DA"/>
    <w:rsid w:val="009678AB"/>
    <w:rsid w:val="00973159"/>
    <w:rsid w:val="009737E8"/>
    <w:rsid w:val="00976426"/>
    <w:rsid w:val="00981FBD"/>
    <w:rsid w:val="0098398A"/>
    <w:rsid w:val="00991346"/>
    <w:rsid w:val="009A015A"/>
    <w:rsid w:val="009A22E7"/>
    <w:rsid w:val="009A754B"/>
    <w:rsid w:val="009C2190"/>
    <w:rsid w:val="009D4A75"/>
    <w:rsid w:val="009E0851"/>
    <w:rsid w:val="009F3B13"/>
    <w:rsid w:val="00A0119B"/>
    <w:rsid w:val="00A05378"/>
    <w:rsid w:val="00A24EBA"/>
    <w:rsid w:val="00A56AEC"/>
    <w:rsid w:val="00A6163C"/>
    <w:rsid w:val="00A661E6"/>
    <w:rsid w:val="00A67F9F"/>
    <w:rsid w:val="00A757D3"/>
    <w:rsid w:val="00A77242"/>
    <w:rsid w:val="00A85675"/>
    <w:rsid w:val="00A9126E"/>
    <w:rsid w:val="00AB014F"/>
    <w:rsid w:val="00AB0AA4"/>
    <w:rsid w:val="00AB13A7"/>
    <w:rsid w:val="00AB3E56"/>
    <w:rsid w:val="00AB4AAF"/>
    <w:rsid w:val="00AB5EED"/>
    <w:rsid w:val="00AC0A54"/>
    <w:rsid w:val="00AC1791"/>
    <w:rsid w:val="00AC3F57"/>
    <w:rsid w:val="00AD538D"/>
    <w:rsid w:val="00AD5C92"/>
    <w:rsid w:val="00AD6AC3"/>
    <w:rsid w:val="00AE5FAC"/>
    <w:rsid w:val="00AE6C9E"/>
    <w:rsid w:val="00AF0983"/>
    <w:rsid w:val="00AF500C"/>
    <w:rsid w:val="00AF7432"/>
    <w:rsid w:val="00B00CC0"/>
    <w:rsid w:val="00B05033"/>
    <w:rsid w:val="00B108F7"/>
    <w:rsid w:val="00B13274"/>
    <w:rsid w:val="00B23D23"/>
    <w:rsid w:val="00B242DD"/>
    <w:rsid w:val="00B25153"/>
    <w:rsid w:val="00B25382"/>
    <w:rsid w:val="00B32357"/>
    <w:rsid w:val="00B406F2"/>
    <w:rsid w:val="00B44B1F"/>
    <w:rsid w:val="00B44BF6"/>
    <w:rsid w:val="00B50B5B"/>
    <w:rsid w:val="00B57B92"/>
    <w:rsid w:val="00B60C58"/>
    <w:rsid w:val="00B67BAB"/>
    <w:rsid w:val="00BA0854"/>
    <w:rsid w:val="00BA4A97"/>
    <w:rsid w:val="00BD0F43"/>
    <w:rsid w:val="00BD3D7A"/>
    <w:rsid w:val="00BD3F7B"/>
    <w:rsid w:val="00BD43A4"/>
    <w:rsid w:val="00BD6284"/>
    <w:rsid w:val="00BD745C"/>
    <w:rsid w:val="00BE3896"/>
    <w:rsid w:val="00BF0357"/>
    <w:rsid w:val="00BF6CE8"/>
    <w:rsid w:val="00C00EB8"/>
    <w:rsid w:val="00C03024"/>
    <w:rsid w:val="00C04E16"/>
    <w:rsid w:val="00C0727C"/>
    <w:rsid w:val="00C14CAF"/>
    <w:rsid w:val="00C201AB"/>
    <w:rsid w:val="00C22B16"/>
    <w:rsid w:val="00C24A0A"/>
    <w:rsid w:val="00C24A73"/>
    <w:rsid w:val="00C2520B"/>
    <w:rsid w:val="00C2719A"/>
    <w:rsid w:val="00C27AF9"/>
    <w:rsid w:val="00C3082C"/>
    <w:rsid w:val="00C3294C"/>
    <w:rsid w:val="00C612CF"/>
    <w:rsid w:val="00C64E62"/>
    <w:rsid w:val="00C65CB4"/>
    <w:rsid w:val="00C65DEC"/>
    <w:rsid w:val="00C7371B"/>
    <w:rsid w:val="00C82FC9"/>
    <w:rsid w:val="00C84B6E"/>
    <w:rsid w:val="00C86D86"/>
    <w:rsid w:val="00C915AE"/>
    <w:rsid w:val="00C9602F"/>
    <w:rsid w:val="00CA1E63"/>
    <w:rsid w:val="00CA1F18"/>
    <w:rsid w:val="00CA29BC"/>
    <w:rsid w:val="00CA5CE0"/>
    <w:rsid w:val="00CA6B60"/>
    <w:rsid w:val="00CA6D1F"/>
    <w:rsid w:val="00CB354A"/>
    <w:rsid w:val="00CD23BB"/>
    <w:rsid w:val="00CD5E01"/>
    <w:rsid w:val="00CE04E9"/>
    <w:rsid w:val="00CE18A5"/>
    <w:rsid w:val="00CE513C"/>
    <w:rsid w:val="00CF07C1"/>
    <w:rsid w:val="00CF4C60"/>
    <w:rsid w:val="00CF529B"/>
    <w:rsid w:val="00D0416C"/>
    <w:rsid w:val="00D05947"/>
    <w:rsid w:val="00D05CD7"/>
    <w:rsid w:val="00D05EBB"/>
    <w:rsid w:val="00D05F5A"/>
    <w:rsid w:val="00D060F1"/>
    <w:rsid w:val="00D0780B"/>
    <w:rsid w:val="00D11153"/>
    <w:rsid w:val="00D112AC"/>
    <w:rsid w:val="00D14184"/>
    <w:rsid w:val="00D17FEF"/>
    <w:rsid w:val="00D2719F"/>
    <w:rsid w:val="00D30E64"/>
    <w:rsid w:val="00D3348D"/>
    <w:rsid w:val="00D3625D"/>
    <w:rsid w:val="00D838BB"/>
    <w:rsid w:val="00DA1371"/>
    <w:rsid w:val="00DA170B"/>
    <w:rsid w:val="00DA517A"/>
    <w:rsid w:val="00DB195C"/>
    <w:rsid w:val="00DB4FDC"/>
    <w:rsid w:val="00DB50D4"/>
    <w:rsid w:val="00DB6A71"/>
    <w:rsid w:val="00DC017F"/>
    <w:rsid w:val="00DC34AD"/>
    <w:rsid w:val="00DD3F73"/>
    <w:rsid w:val="00DD519A"/>
    <w:rsid w:val="00DF5396"/>
    <w:rsid w:val="00DF671C"/>
    <w:rsid w:val="00DF74A2"/>
    <w:rsid w:val="00E021F1"/>
    <w:rsid w:val="00E04FFD"/>
    <w:rsid w:val="00E12F26"/>
    <w:rsid w:val="00E2330F"/>
    <w:rsid w:val="00E24A25"/>
    <w:rsid w:val="00E33AEE"/>
    <w:rsid w:val="00E34789"/>
    <w:rsid w:val="00E34E17"/>
    <w:rsid w:val="00E37BFA"/>
    <w:rsid w:val="00E4061E"/>
    <w:rsid w:val="00E407B9"/>
    <w:rsid w:val="00E41206"/>
    <w:rsid w:val="00E46A24"/>
    <w:rsid w:val="00E47A0C"/>
    <w:rsid w:val="00E54406"/>
    <w:rsid w:val="00E54FD5"/>
    <w:rsid w:val="00E63B15"/>
    <w:rsid w:val="00E7128D"/>
    <w:rsid w:val="00E72E11"/>
    <w:rsid w:val="00E754BA"/>
    <w:rsid w:val="00E80349"/>
    <w:rsid w:val="00E82332"/>
    <w:rsid w:val="00E846A6"/>
    <w:rsid w:val="00E85CAD"/>
    <w:rsid w:val="00E91389"/>
    <w:rsid w:val="00E95CEA"/>
    <w:rsid w:val="00E95D15"/>
    <w:rsid w:val="00EA60BC"/>
    <w:rsid w:val="00EB107E"/>
    <w:rsid w:val="00EB47D8"/>
    <w:rsid w:val="00EC2AD1"/>
    <w:rsid w:val="00EC58F2"/>
    <w:rsid w:val="00ED0A51"/>
    <w:rsid w:val="00ED374F"/>
    <w:rsid w:val="00EF75D6"/>
    <w:rsid w:val="00F02535"/>
    <w:rsid w:val="00F0270E"/>
    <w:rsid w:val="00F02FBE"/>
    <w:rsid w:val="00F24125"/>
    <w:rsid w:val="00F25374"/>
    <w:rsid w:val="00F262D1"/>
    <w:rsid w:val="00F26C42"/>
    <w:rsid w:val="00F3181F"/>
    <w:rsid w:val="00F31B44"/>
    <w:rsid w:val="00F31D88"/>
    <w:rsid w:val="00F3321C"/>
    <w:rsid w:val="00F35945"/>
    <w:rsid w:val="00F42433"/>
    <w:rsid w:val="00F43922"/>
    <w:rsid w:val="00F556AA"/>
    <w:rsid w:val="00F77F85"/>
    <w:rsid w:val="00F814E6"/>
    <w:rsid w:val="00F83CD2"/>
    <w:rsid w:val="00F848D9"/>
    <w:rsid w:val="00F871BB"/>
    <w:rsid w:val="00F9428A"/>
    <w:rsid w:val="00F95638"/>
    <w:rsid w:val="00FB188C"/>
    <w:rsid w:val="00FC2D5F"/>
    <w:rsid w:val="00FF0E30"/>
    <w:rsid w:val="00FF372A"/>
    <w:rsid w:val="00FF515A"/>
    <w:rsid w:val="00FF61B3"/>
    <w:rsid w:val="00FF7F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C2AF004"/>
  <w15:docId w15:val="{6A98E42A-353F-4711-A868-BB6993967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761B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4761BF"/>
    <w:pPr>
      <w:widowControl w:val="0"/>
      <w:wordWrap w:val="0"/>
      <w:autoSpaceDE w:val="0"/>
      <w:autoSpaceDN w:val="0"/>
      <w:adjustRightInd w:val="0"/>
      <w:spacing w:line="462" w:lineRule="exact"/>
      <w:jc w:val="both"/>
    </w:pPr>
    <w:rPr>
      <w:rFonts w:cs="ＭＳ 明朝"/>
      <w:spacing w:val="-1"/>
      <w:sz w:val="22"/>
      <w:szCs w:val="22"/>
    </w:rPr>
  </w:style>
  <w:style w:type="paragraph" w:styleId="a4">
    <w:name w:val="header"/>
    <w:basedOn w:val="a"/>
    <w:link w:val="a5"/>
    <w:rsid w:val="005F07A7"/>
    <w:pPr>
      <w:tabs>
        <w:tab w:val="center" w:pos="4252"/>
        <w:tab w:val="right" w:pos="8504"/>
      </w:tabs>
      <w:snapToGrid w:val="0"/>
    </w:pPr>
  </w:style>
  <w:style w:type="character" w:customStyle="1" w:styleId="a5">
    <w:name w:val="ヘッダー (文字)"/>
    <w:link w:val="a4"/>
    <w:rsid w:val="005F07A7"/>
    <w:rPr>
      <w:kern w:val="2"/>
      <w:sz w:val="21"/>
      <w:szCs w:val="24"/>
    </w:rPr>
  </w:style>
  <w:style w:type="paragraph" w:styleId="a6">
    <w:name w:val="footer"/>
    <w:basedOn w:val="a"/>
    <w:link w:val="a7"/>
    <w:rsid w:val="005F07A7"/>
    <w:pPr>
      <w:tabs>
        <w:tab w:val="center" w:pos="4252"/>
        <w:tab w:val="right" w:pos="8504"/>
      </w:tabs>
      <w:snapToGrid w:val="0"/>
    </w:pPr>
  </w:style>
  <w:style w:type="character" w:customStyle="1" w:styleId="a7">
    <w:name w:val="フッター (文字)"/>
    <w:link w:val="a6"/>
    <w:rsid w:val="005F07A7"/>
    <w:rPr>
      <w:kern w:val="2"/>
      <w:sz w:val="21"/>
      <w:szCs w:val="24"/>
    </w:rPr>
  </w:style>
  <w:style w:type="paragraph" w:styleId="a8">
    <w:name w:val="Balloon Text"/>
    <w:basedOn w:val="a"/>
    <w:link w:val="a9"/>
    <w:rsid w:val="002C2C85"/>
    <w:rPr>
      <w:rFonts w:ascii="Arial" w:eastAsia="ＭＳ ゴシック" w:hAnsi="Arial"/>
      <w:sz w:val="18"/>
      <w:szCs w:val="18"/>
    </w:rPr>
  </w:style>
  <w:style w:type="character" w:customStyle="1" w:styleId="a9">
    <w:name w:val="吹き出し (文字)"/>
    <w:link w:val="a8"/>
    <w:rsid w:val="002C2C85"/>
    <w:rPr>
      <w:rFonts w:ascii="Arial" w:eastAsia="ＭＳ ゴシック" w:hAnsi="Arial" w:cs="Times New Roman"/>
      <w:kern w:val="2"/>
      <w:sz w:val="18"/>
      <w:szCs w:val="18"/>
    </w:rPr>
  </w:style>
  <w:style w:type="paragraph" w:customStyle="1" w:styleId="aa">
    <w:name w:val="標準(太郎文書スタイル)"/>
    <w:uiPriority w:val="99"/>
    <w:rsid w:val="002C2C85"/>
    <w:pPr>
      <w:widowControl w:val="0"/>
      <w:overflowPunct w:val="0"/>
      <w:adjustRightInd w:val="0"/>
      <w:textAlignment w:val="baseline"/>
    </w:pPr>
    <w:rPr>
      <w:rFonts w:ascii="ＭＳ 明朝" w:hAnsi="ＭＳ 明朝" w:cs="ＭＳ 明朝"/>
      <w:color w:val="000000"/>
      <w:sz w:val="24"/>
      <w:szCs w:val="24"/>
    </w:rPr>
  </w:style>
  <w:style w:type="paragraph" w:styleId="ab">
    <w:name w:val="List Paragraph"/>
    <w:basedOn w:val="a"/>
    <w:uiPriority w:val="34"/>
    <w:qFormat/>
    <w:rsid w:val="00B60C5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7A6C4D-DF90-471E-917F-0B699933E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13</Pages>
  <Words>1614</Words>
  <Characters>9202</Characters>
  <Application>Microsoft Office Word</Application>
  <DocSecurity>0</DocSecurity>
  <Lines>76</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予定、契約</vt:lpstr>
      <vt:lpstr>予定、契約</vt:lpstr>
    </vt:vector>
  </TitlesOfParts>
  <Company/>
  <LinksUpToDate>false</LinksUpToDate>
  <CharactersWithSpaces>10795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予定、契約</dc:title>
  <dc:subject/>
  <dc:creator>w</dc:creator>
  <cp:keywords/>
  <dc:description/>
  <cp:lastModifiedBy>田中　千尋</cp:lastModifiedBy>
  <cp:revision>40</cp:revision>
  <cp:lastPrinted>2023-12-01T06:34:00Z</cp:lastPrinted>
  <dcterms:created xsi:type="dcterms:W3CDTF">2021-01-20T07:15:00Z</dcterms:created>
  <dcterms:modified xsi:type="dcterms:W3CDTF">2025-12-03T07:47:00Z</dcterms:modified>
</cp:coreProperties>
</file>